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C83" w:rsidRDefault="003F26F6" w:rsidP="00D50440">
      <w:r>
        <w:rPr>
          <w:noProof/>
        </w:rPr>
        <w:drawing>
          <wp:inline distT="0" distB="0" distL="0" distR="0">
            <wp:extent cx="3498215" cy="4040505"/>
            <wp:effectExtent l="0" t="0" r="6985" b="0"/>
            <wp:docPr id="1" name="Picture 1" descr="Hasil gambar untuk menjahit pola cel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sil gambar untuk menjahit pola celan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98215" cy="4040505"/>
                    </a:xfrm>
                    <a:prstGeom prst="rect">
                      <a:avLst/>
                    </a:prstGeom>
                    <a:noFill/>
                    <a:ln>
                      <a:noFill/>
                    </a:ln>
                  </pic:spPr>
                </pic:pic>
              </a:graphicData>
            </a:graphic>
          </wp:inline>
        </w:drawing>
      </w:r>
    </w:p>
    <w:p w:rsidR="00134C83" w:rsidRPr="00134C83" w:rsidRDefault="00134C83" w:rsidP="00D50440"/>
    <w:p w:rsidR="00134C83" w:rsidRDefault="00134C83" w:rsidP="00D50440">
      <w:r>
        <w:rPr>
          <w:noProof/>
        </w:rPr>
        <w:drawing>
          <wp:inline distT="0" distB="0" distL="0" distR="0" wp14:anchorId="7AB3C735" wp14:editId="5DEE40A7">
            <wp:extent cx="4880344" cy="4978268"/>
            <wp:effectExtent l="0" t="0" r="0" b="0"/>
            <wp:docPr id="2" name="Picture 2" descr="Hasil gambar untuk menjahit pola cel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sil gambar untuk menjahit pola celan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404" cy="4993631"/>
                    </a:xfrm>
                    <a:prstGeom prst="rect">
                      <a:avLst/>
                    </a:prstGeom>
                    <a:noFill/>
                    <a:ln>
                      <a:noFill/>
                    </a:ln>
                  </pic:spPr>
                </pic:pic>
              </a:graphicData>
            </a:graphic>
          </wp:inline>
        </w:drawing>
      </w:r>
    </w:p>
    <w:p w:rsidR="00134C83" w:rsidRDefault="00134C83" w:rsidP="00D50440">
      <w:pPr>
        <w:ind w:firstLine="720"/>
      </w:pPr>
      <w:r>
        <w:rPr>
          <w:noProof/>
        </w:rPr>
        <w:lastRenderedPageBreak/>
        <w:drawing>
          <wp:inline distT="0" distB="0" distL="0" distR="0" wp14:anchorId="18331F03" wp14:editId="7C396F7B">
            <wp:extent cx="4572000" cy="3434080"/>
            <wp:effectExtent l="0" t="0" r="0" b="0"/>
            <wp:docPr id="3" name="Picture 3" descr="Hasil gambar untuk menjahit pola cel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asil gambar untuk menjahit pola celan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3434080"/>
                    </a:xfrm>
                    <a:prstGeom prst="rect">
                      <a:avLst/>
                    </a:prstGeom>
                    <a:noFill/>
                    <a:ln>
                      <a:noFill/>
                    </a:ln>
                  </pic:spPr>
                </pic:pic>
              </a:graphicData>
            </a:graphic>
          </wp:inline>
        </w:drawing>
      </w:r>
    </w:p>
    <w:p w:rsidR="00134C83" w:rsidRPr="00134C83" w:rsidRDefault="00134C83" w:rsidP="00D50440"/>
    <w:p w:rsidR="00134C83" w:rsidRPr="00134C83" w:rsidRDefault="00134C83" w:rsidP="00D50440">
      <w:pPr>
        <w:spacing w:after="240"/>
        <w:rPr>
          <w:rFonts w:ascii="Times New Roman" w:eastAsia="Times New Roman" w:hAnsi="Times New Roman" w:cs="Times New Roman"/>
          <w:sz w:val="24"/>
          <w:szCs w:val="24"/>
        </w:rPr>
      </w:pPr>
      <w:r>
        <w:tab/>
      </w:r>
      <w:r w:rsidRPr="00134C83">
        <w:rPr>
          <w:rFonts w:ascii="Times New Roman" w:eastAsia="Times New Roman" w:hAnsi="Times New Roman" w:cs="Times New Roman"/>
          <w:b/>
          <w:bCs/>
          <w:sz w:val="24"/>
          <w:szCs w:val="24"/>
        </w:rPr>
        <w:t xml:space="preserve">CARA </w:t>
      </w:r>
      <w:hyperlink r:id="rId8" w:history="1">
        <w:r w:rsidRPr="00134C83">
          <w:rPr>
            <w:rFonts w:ascii="Times New Roman" w:eastAsia="Times New Roman" w:hAnsi="Times New Roman" w:cs="Times New Roman"/>
            <w:b/>
            <w:bCs/>
            <w:color w:val="0000FF"/>
            <w:sz w:val="24"/>
            <w:szCs w:val="24"/>
            <w:u w:val="single"/>
          </w:rPr>
          <w:t xml:space="preserve">MEMBUAT POLA CELANA </w:t>
        </w:r>
        <w:proofErr w:type="gramStart"/>
        <w:r w:rsidRPr="00134C83">
          <w:rPr>
            <w:rFonts w:ascii="Times New Roman" w:eastAsia="Times New Roman" w:hAnsi="Times New Roman" w:cs="Times New Roman"/>
            <w:b/>
            <w:bCs/>
            <w:color w:val="0000FF"/>
            <w:sz w:val="24"/>
            <w:szCs w:val="24"/>
            <w:u w:val="single"/>
          </w:rPr>
          <w:t>PANJANG</w:t>
        </w:r>
        <w:proofErr w:type="gramEnd"/>
      </w:hyperlink>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24"/>
          <w:szCs w:val="24"/>
        </w:rPr>
        <w:t>(Materi KOPDAR 5 BMBS  di CILACAP)</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 xml:space="preserve">Disini saya </w:t>
      </w:r>
      <w:proofErr w:type="gramStart"/>
      <w:r w:rsidRPr="00134C83">
        <w:rPr>
          <w:rFonts w:ascii="Times New Roman" w:eastAsia="Times New Roman" w:hAnsi="Times New Roman" w:cs="Times New Roman"/>
          <w:sz w:val="24"/>
          <w:szCs w:val="24"/>
        </w:rPr>
        <w:t>akan</w:t>
      </w:r>
      <w:proofErr w:type="gramEnd"/>
      <w:r w:rsidRPr="00134C83">
        <w:rPr>
          <w:rFonts w:ascii="Times New Roman" w:eastAsia="Times New Roman" w:hAnsi="Times New Roman" w:cs="Times New Roman"/>
          <w:sz w:val="24"/>
          <w:szCs w:val="24"/>
        </w:rPr>
        <w:t xml:space="preserve"> menyajikan bagaimana cara membuat </w:t>
      </w:r>
      <w:r w:rsidRPr="00134C83">
        <w:rPr>
          <w:rFonts w:ascii="Times New Roman" w:eastAsia="Times New Roman" w:hAnsi="Times New Roman" w:cs="Times New Roman"/>
          <w:b/>
          <w:bCs/>
          <w:sz w:val="24"/>
          <w:szCs w:val="24"/>
        </w:rPr>
        <w:t>pola celana panjang</w:t>
      </w:r>
      <w:r w:rsidRPr="00134C83">
        <w:rPr>
          <w:rFonts w:ascii="Times New Roman" w:eastAsia="Times New Roman" w:hAnsi="Times New Roman" w:cs="Times New Roman"/>
          <w:sz w:val="24"/>
          <w:szCs w:val="24"/>
        </w:rPr>
        <w:t xml:space="preserve"> dengan cara yang sederhana sehingga mudah dipahami bahkan bagi pemula sekalipun. Dan saya </w:t>
      </w:r>
      <w:proofErr w:type="gramStart"/>
      <w:r w:rsidRPr="00134C83">
        <w:rPr>
          <w:rFonts w:ascii="Times New Roman" w:eastAsia="Times New Roman" w:hAnsi="Times New Roman" w:cs="Times New Roman"/>
          <w:sz w:val="24"/>
          <w:szCs w:val="24"/>
        </w:rPr>
        <w:t>akan</w:t>
      </w:r>
      <w:proofErr w:type="gramEnd"/>
      <w:r w:rsidRPr="00134C83">
        <w:rPr>
          <w:rFonts w:ascii="Times New Roman" w:eastAsia="Times New Roman" w:hAnsi="Times New Roman" w:cs="Times New Roman"/>
          <w:sz w:val="24"/>
          <w:szCs w:val="24"/>
        </w:rPr>
        <w:t xml:space="preserve"> memeberikan gambaran bagaimana </w:t>
      </w:r>
      <w:r w:rsidRPr="00134C83">
        <w:rPr>
          <w:rFonts w:ascii="Times New Roman" w:eastAsia="Times New Roman" w:hAnsi="Times New Roman" w:cs="Times New Roman"/>
          <w:b/>
          <w:bCs/>
          <w:sz w:val="24"/>
          <w:szCs w:val="24"/>
        </w:rPr>
        <w:t>membuat pola</w:t>
      </w:r>
      <w:r w:rsidRPr="00134C83">
        <w:rPr>
          <w:rFonts w:ascii="Times New Roman" w:eastAsia="Times New Roman" w:hAnsi="Times New Roman" w:cs="Times New Roman"/>
          <w:sz w:val="24"/>
          <w:szCs w:val="24"/>
        </w:rPr>
        <w:t xml:space="preserve"> langsung pada kain. </w:t>
      </w:r>
      <w:proofErr w:type="gramStart"/>
      <w:r w:rsidRPr="00134C83">
        <w:rPr>
          <w:rFonts w:ascii="Times New Roman" w:eastAsia="Times New Roman" w:hAnsi="Times New Roman" w:cs="Times New Roman"/>
          <w:sz w:val="24"/>
          <w:szCs w:val="24"/>
        </w:rPr>
        <w:t xml:space="preserve">Meski demikian, jika anda ragu untuk menerapkan langsung pada kain, silahkan membuatnya sebagai pola atau </w:t>
      </w:r>
      <w:r w:rsidRPr="00134C83">
        <w:rPr>
          <w:rFonts w:ascii="Times New Roman" w:eastAsia="Times New Roman" w:hAnsi="Times New Roman" w:cs="Times New Roman"/>
          <w:b/>
          <w:bCs/>
          <w:sz w:val="24"/>
          <w:szCs w:val="24"/>
        </w:rPr>
        <w:t>patrun</w:t>
      </w:r>
      <w:r w:rsidRPr="00134C83">
        <w:rPr>
          <w:rFonts w:ascii="Times New Roman" w:eastAsia="Times New Roman" w:hAnsi="Times New Roman" w:cs="Times New Roman"/>
          <w:sz w:val="24"/>
          <w:szCs w:val="24"/>
        </w:rPr>
        <w:t xml:space="preserve"> (pattern) di media kertas</w:t>
      </w:r>
      <w:r w:rsidRPr="00134C83">
        <w:rPr>
          <w:rFonts w:ascii="Times New Roman" w:eastAsia="Times New Roman" w:hAnsi="Times New Roman" w:cs="Times New Roman"/>
          <w:b/>
          <w:bCs/>
          <w:sz w:val="24"/>
          <w:szCs w:val="24"/>
        </w:rPr>
        <w:t xml:space="preserve"> pola</w:t>
      </w:r>
      <w:r w:rsidRPr="00134C83">
        <w:rPr>
          <w:rFonts w:ascii="Times New Roman" w:eastAsia="Times New Roman" w:hAnsi="Times New Roman" w:cs="Times New Roman"/>
          <w:sz w:val="24"/>
          <w:szCs w:val="24"/>
        </w:rPr>
        <w:t>.</w:t>
      </w:r>
      <w:proofErr w:type="gramEnd"/>
    </w:p>
    <w:p w:rsidR="00D50440"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24"/>
          <w:szCs w:val="24"/>
        </w:rPr>
        <w:t>CONTOH UKURAN</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24"/>
          <w:szCs w:val="24"/>
        </w:rPr>
        <w:br/>
        <w:t>1. Panjang celana        = 95cm</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24"/>
          <w:szCs w:val="24"/>
        </w:rPr>
        <w:t>2. Lingkar pinggang   = 72cm</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24"/>
          <w:szCs w:val="24"/>
        </w:rPr>
        <w:t>3. Lingkar panggul     = 90cm</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24"/>
          <w:szCs w:val="24"/>
        </w:rPr>
        <w:t>4. Lingakar pisak       = 66 cm</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24"/>
          <w:szCs w:val="24"/>
        </w:rPr>
        <w:t>5. 1/2 lingkar paha     = 30cm</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24"/>
          <w:szCs w:val="24"/>
        </w:rPr>
        <w:t>6. 1/2 lingkar lutut      = 23 cm</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24"/>
          <w:szCs w:val="24"/>
        </w:rPr>
        <w:t>7. 1/2 lingkar kaki      = 20cm</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color w:val="FF0000"/>
          <w:sz w:val="24"/>
          <w:szCs w:val="24"/>
        </w:rPr>
        <w:br/>
      </w:r>
      <w:r w:rsidRPr="00134C83">
        <w:rPr>
          <w:rFonts w:ascii="Times New Roman" w:eastAsia="Times New Roman" w:hAnsi="Times New Roman" w:cs="Times New Roman"/>
          <w:b/>
          <w:bCs/>
          <w:i/>
          <w:iCs/>
          <w:color w:val="FF0000"/>
          <w:sz w:val="24"/>
          <w:szCs w:val="24"/>
        </w:rPr>
        <w:t xml:space="preserve">Ukuran di atas hanyalah sebagai contoh saja. </w:t>
      </w:r>
      <w:proofErr w:type="gramStart"/>
      <w:r w:rsidRPr="00134C83">
        <w:rPr>
          <w:rFonts w:ascii="Times New Roman" w:eastAsia="Times New Roman" w:hAnsi="Times New Roman" w:cs="Times New Roman"/>
          <w:b/>
          <w:bCs/>
          <w:i/>
          <w:iCs/>
          <w:color w:val="FF0000"/>
          <w:sz w:val="24"/>
          <w:szCs w:val="24"/>
        </w:rPr>
        <w:t>anda</w:t>
      </w:r>
      <w:proofErr w:type="gramEnd"/>
      <w:r w:rsidRPr="00134C83">
        <w:rPr>
          <w:rFonts w:ascii="Times New Roman" w:eastAsia="Times New Roman" w:hAnsi="Times New Roman" w:cs="Times New Roman"/>
          <w:b/>
          <w:bCs/>
          <w:i/>
          <w:iCs/>
          <w:color w:val="FF0000"/>
          <w:sz w:val="24"/>
          <w:szCs w:val="24"/>
        </w:rPr>
        <w:t xml:space="preserve"> bisa mengganti dengan ukuran anda sendiri</w:t>
      </w:r>
      <w:r w:rsidRPr="00134C83">
        <w:rPr>
          <w:rFonts w:ascii="Times New Roman" w:eastAsia="Times New Roman" w:hAnsi="Times New Roman" w:cs="Times New Roman"/>
          <w:b/>
          <w:bCs/>
          <w:i/>
          <w:iCs/>
          <w:sz w:val="24"/>
          <w:szCs w:val="24"/>
        </w:rPr>
        <w:t>.</w:t>
      </w:r>
      <w:r w:rsidRPr="00134C83">
        <w:rPr>
          <w:rFonts w:ascii="Times New Roman" w:eastAsia="Times New Roman" w:hAnsi="Times New Roman" w:cs="Times New Roman"/>
          <w:sz w:val="24"/>
          <w:szCs w:val="24"/>
        </w:rPr>
        <w:br/>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36"/>
          <w:szCs w:val="36"/>
        </w:rPr>
        <w:t>MENBUAT POLA BAGIAN DEPAN</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36"/>
          <w:szCs w:val="36"/>
        </w:rPr>
        <w:t> Langkah pertama: </w:t>
      </w:r>
      <w:r w:rsidRPr="00134C83">
        <w:rPr>
          <w:rFonts w:ascii="Times New Roman" w:eastAsia="Times New Roman" w:hAnsi="Times New Roman" w:cs="Times New Roman"/>
          <w:sz w:val="24"/>
          <w:szCs w:val="24"/>
        </w:rPr>
        <w:br/>
        <w:t>Membuat</w:t>
      </w:r>
      <w:r w:rsidRPr="00134C83">
        <w:rPr>
          <w:rFonts w:ascii="Times New Roman" w:eastAsia="Times New Roman" w:hAnsi="Times New Roman" w:cs="Times New Roman"/>
          <w:b/>
          <w:bCs/>
          <w:sz w:val="24"/>
          <w:szCs w:val="24"/>
        </w:rPr>
        <w:t xml:space="preserve"> pola celana panjang </w:t>
      </w:r>
      <w:r w:rsidRPr="00134C83">
        <w:rPr>
          <w:rFonts w:ascii="Times New Roman" w:eastAsia="Times New Roman" w:hAnsi="Times New Roman" w:cs="Times New Roman"/>
          <w:sz w:val="24"/>
          <w:szCs w:val="24"/>
        </w:rPr>
        <w:t>bagian depan</w:t>
      </w:r>
      <w:proofErr w:type="gramStart"/>
      <w:r w:rsidRPr="00134C83">
        <w:rPr>
          <w:rFonts w:ascii="Times New Roman" w:eastAsia="Times New Roman" w:hAnsi="Times New Roman" w:cs="Times New Roman"/>
          <w:sz w:val="24"/>
          <w:szCs w:val="24"/>
        </w:rPr>
        <w:t>  yang</w:t>
      </w:r>
      <w:proofErr w:type="gramEnd"/>
      <w:r w:rsidRPr="00134C83">
        <w:rPr>
          <w:rFonts w:ascii="Times New Roman" w:eastAsia="Times New Roman" w:hAnsi="Times New Roman" w:cs="Times New Roman"/>
          <w:sz w:val="24"/>
          <w:szCs w:val="24"/>
        </w:rPr>
        <w:t xml:space="preserve"> akan kita lakuka adalah membuat garis untuk menentukan letak atau </w:t>
      </w:r>
      <w:r w:rsidRPr="00134C83">
        <w:rPr>
          <w:rFonts w:ascii="Times New Roman" w:eastAsia="Times New Roman" w:hAnsi="Times New Roman" w:cs="Times New Roman"/>
          <w:b/>
          <w:bCs/>
          <w:sz w:val="24"/>
          <w:szCs w:val="24"/>
        </w:rPr>
        <w:t>titik lingkar pinggang</w:t>
      </w:r>
      <w:r w:rsidRPr="00134C83">
        <w:rPr>
          <w:rFonts w:ascii="Times New Roman" w:eastAsia="Times New Roman" w:hAnsi="Times New Roman" w:cs="Times New Roman"/>
          <w:sz w:val="24"/>
          <w:szCs w:val="24"/>
        </w:rPr>
        <w:t xml:space="preserve">, paha, lutut dan kaki. </w:t>
      </w:r>
      <w:r w:rsidRPr="00134C83">
        <w:rPr>
          <w:rFonts w:ascii="Times New Roman" w:eastAsia="Times New Roman" w:hAnsi="Times New Roman" w:cs="Times New Roman"/>
          <w:i/>
          <w:iCs/>
          <w:sz w:val="24"/>
          <w:szCs w:val="24"/>
        </w:rPr>
        <w:t>Perhatikan gambar dibawah ini;</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b/>
          <w:bCs/>
          <w:i/>
          <w:iCs/>
          <w:color w:val="0000FF"/>
          <w:sz w:val="24"/>
          <w:szCs w:val="24"/>
          <w:u w:val="single"/>
        </w:rPr>
        <w:t> </w:t>
      </w:r>
      <w:proofErr w:type="gramStart"/>
      <w:r w:rsidRPr="00134C83">
        <w:rPr>
          <w:rFonts w:ascii="Times New Roman" w:eastAsia="Times New Roman" w:hAnsi="Times New Roman" w:cs="Times New Roman"/>
          <w:b/>
          <w:bCs/>
          <w:i/>
          <w:iCs/>
          <w:color w:val="0000FF"/>
          <w:sz w:val="24"/>
          <w:szCs w:val="24"/>
          <w:u w:val="single"/>
        </w:rPr>
        <w:t>klik</w:t>
      </w:r>
      <w:proofErr w:type="gramEnd"/>
      <w:r w:rsidRPr="00134C83">
        <w:rPr>
          <w:rFonts w:ascii="Times New Roman" w:eastAsia="Times New Roman" w:hAnsi="Times New Roman" w:cs="Times New Roman"/>
          <w:b/>
          <w:bCs/>
          <w:i/>
          <w:iCs/>
          <w:color w:val="0000FF"/>
          <w:sz w:val="24"/>
          <w:szCs w:val="24"/>
          <w:u w:val="single"/>
        </w:rPr>
        <w:t xml:space="preserve"> gambar untuk memperbesar</w:t>
      </w:r>
      <w:r w:rsidRPr="00134C83">
        <w:rPr>
          <w:rFonts w:ascii="Times New Roman" w:eastAsia="Times New Roman" w:hAnsi="Times New Roman" w:cs="Times New Roman"/>
          <w:b/>
          <w:bCs/>
          <w:i/>
          <w:iCs/>
          <w:sz w:val="24"/>
          <w:szCs w:val="24"/>
        </w:rPr>
        <w:t xml:space="preserve">  </w:t>
      </w:r>
    </w:p>
    <w:p w:rsidR="00134C83" w:rsidRPr="00134C83" w:rsidRDefault="00134C83" w:rsidP="00D504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14:anchorId="4276C722" wp14:editId="61C22A28">
            <wp:extent cx="3806190" cy="2477135"/>
            <wp:effectExtent l="0" t="0" r="3810" b="0"/>
            <wp:docPr id="10" name="Picture 10" descr="https://3.bp.blogspot.com/-QUlw7p63lxY/V9kdwoIvgnI/AAAAAAAAAJk/eWPJekUaRGoWP4pnBeU6bTP_vB9eGZKhQCLcB/s400/POLACELANA-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3.bp.blogspot.com/-QUlw7p63lxY/V9kdwoIvgnI/AAAAAAAAAJk/eWPJekUaRGoWP4pnBeU6bTP_vB9eGZKhQCLcB/s400/POLACELANA-1.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06190" cy="2477135"/>
                    </a:xfrm>
                    <a:prstGeom prst="rect">
                      <a:avLst/>
                    </a:prstGeom>
                    <a:noFill/>
                    <a:ln>
                      <a:noFill/>
                    </a:ln>
                  </pic:spPr>
                </pic:pic>
              </a:graphicData>
            </a:graphic>
          </wp:inline>
        </w:drawing>
      </w:r>
    </w:p>
    <w:p w:rsidR="00134C83" w:rsidRPr="00134C83" w:rsidRDefault="00134C83" w:rsidP="00D50440">
      <w:pPr>
        <w:spacing w:after="240" w:line="240" w:lineRule="auto"/>
        <w:rPr>
          <w:rFonts w:ascii="Times New Roman" w:eastAsia="Times New Roman" w:hAnsi="Times New Roman" w:cs="Times New Roman"/>
          <w:sz w:val="24"/>
          <w:szCs w:val="24"/>
        </w:rPr>
      </w:pP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Garis: (1). Kita buat di tepi kain</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           (2). Kemudian buat garis</w:t>
      </w:r>
      <w:proofErr w:type="gramStart"/>
      <w:r w:rsidRPr="00134C83">
        <w:rPr>
          <w:rFonts w:ascii="Times New Roman" w:eastAsia="Times New Roman" w:hAnsi="Times New Roman" w:cs="Times New Roman"/>
          <w:sz w:val="24"/>
          <w:szCs w:val="24"/>
        </w:rPr>
        <w:t xml:space="preserve">  </w:t>
      </w:r>
      <w:r w:rsidRPr="00134C83">
        <w:rPr>
          <w:rFonts w:ascii="Times New Roman" w:eastAsia="Times New Roman" w:hAnsi="Times New Roman" w:cs="Times New Roman"/>
          <w:b/>
          <w:bCs/>
          <w:sz w:val="24"/>
          <w:szCs w:val="24"/>
        </w:rPr>
        <w:t>panjang</w:t>
      </w:r>
      <w:proofErr w:type="gramEnd"/>
      <w:r w:rsidRPr="00134C83">
        <w:rPr>
          <w:rFonts w:ascii="Times New Roman" w:eastAsia="Times New Roman" w:hAnsi="Times New Roman" w:cs="Times New Roman"/>
          <w:b/>
          <w:bCs/>
          <w:sz w:val="24"/>
          <w:szCs w:val="24"/>
        </w:rPr>
        <w:t xml:space="preserve"> celana</w:t>
      </w:r>
      <w:r w:rsidRPr="00134C83">
        <w:rPr>
          <w:rFonts w:ascii="Times New Roman" w:eastAsia="Times New Roman" w:hAnsi="Times New Roman" w:cs="Times New Roman"/>
          <w:sz w:val="24"/>
          <w:szCs w:val="24"/>
        </w:rPr>
        <w:t xml:space="preserve"> 95cm dikurangi 3cm (</w:t>
      </w:r>
      <w:r w:rsidRPr="00134C83">
        <w:rPr>
          <w:rFonts w:ascii="Times New Roman" w:eastAsia="Times New Roman" w:hAnsi="Times New Roman" w:cs="Times New Roman"/>
          <w:sz w:val="24"/>
          <w:szCs w:val="24"/>
          <w:u w:val="single"/>
        </w:rPr>
        <w:t>untk Ban</w:t>
      </w:r>
      <w:r w:rsidRPr="00134C83">
        <w:rPr>
          <w:rFonts w:ascii="Times New Roman" w:eastAsia="Times New Roman" w:hAnsi="Times New Roman" w:cs="Times New Roman"/>
          <w:sz w:val="24"/>
          <w:szCs w:val="24"/>
        </w:rPr>
        <w:t>) = 92cm</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           (3).dari (1)</w:t>
      </w:r>
      <w:proofErr w:type="gramStart"/>
      <w:r w:rsidRPr="00134C83">
        <w:rPr>
          <w:rFonts w:ascii="Times New Roman" w:eastAsia="Times New Roman" w:hAnsi="Times New Roman" w:cs="Times New Roman"/>
          <w:sz w:val="24"/>
          <w:szCs w:val="24"/>
        </w:rPr>
        <w:t>  lingkar</w:t>
      </w:r>
      <w:proofErr w:type="gramEnd"/>
      <w:r w:rsidRPr="00134C83">
        <w:rPr>
          <w:rFonts w:ascii="Times New Roman" w:eastAsia="Times New Roman" w:hAnsi="Times New Roman" w:cs="Times New Roman"/>
          <w:sz w:val="24"/>
          <w:szCs w:val="24"/>
        </w:rPr>
        <w:t xml:space="preserve"> pisak 66cm : 3 + 5cm = 27cm dikurangi 3cm (</w:t>
      </w:r>
      <w:r w:rsidRPr="00134C83">
        <w:rPr>
          <w:rFonts w:ascii="Times New Roman" w:eastAsia="Times New Roman" w:hAnsi="Times New Roman" w:cs="Times New Roman"/>
          <w:sz w:val="24"/>
          <w:szCs w:val="24"/>
          <w:u w:val="single"/>
        </w:rPr>
        <w:t>untk Ban</w:t>
      </w:r>
      <w:r w:rsidRPr="00134C83">
        <w:rPr>
          <w:rFonts w:ascii="Times New Roman" w:eastAsia="Times New Roman" w:hAnsi="Times New Roman" w:cs="Times New Roman"/>
          <w:sz w:val="24"/>
          <w:szCs w:val="24"/>
        </w:rPr>
        <w:t>) = 24cm</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i/>
          <w:iCs/>
          <w:sz w:val="24"/>
          <w:szCs w:val="24"/>
          <w:u w:val="single"/>
        </w:rPr>
        <w:t>"atau dengan cara yg lebih praktis lihat di pita centimeter (meteran) biasanya terdapat dua sisi yaitu: sisi satu nilai ukur cm dan yg satu sisi lagi adalah Inchi, kita lihat di centimeter 66 di sisi sebaliknya adalah 26 kita tambah 1cm = 27cm. kurangi 3cm (untk Ban)hasilnya sama = 24cm.</w:t>
      </w:r>
      <w:r w:rsidRPr="00134C83">
        <w:rPr>
          <w:rFonts w:ascii="Times New Roman" w:eastAsia="Times New Roman" w:hAnsi="Times New Roman" w:cs="Times New Roman"/>
          <w:sz w:val="24"/>
          <w:szCs w:val="24"/>
        </w:rPr>
        <w:t xml:space="preserve">" </w:t>
      </w:r>
      <w:r w:rsidRPr="00134C83">
        <w:rPr>
          <w:rFonts w:ascii="Times New Roman" w:eastAsia="Times New Roman" w:hAnsi="Times New Roman" w:cs="Times New Roman"/>
          <w:sz w:val="24"/>
          <w:szCs w:val="24"/>
        </w:rPr>
        <w:br/>
        <w:t>           (4). Garis (1) - (4) = tengah-tengah antara (3) dan (2) naik 7cm.</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36"/>
          <w:szCs w:val="36"/>
        </w:rPr>
        <w:br/>
      </w:r>
      <w:r w:rsidRPr="00134C83">
        <w:rPr>
          <w:rFonts w:ascii="Times New Roman" w:eastAsia="Times New Roman" w:hAnsi="Times New Roman" w:cs="Times New Roman"/>
          <w:b/>
          <w:bCs/>
          <w:sz w:val="36"/>
          <w:szCs w:val="36"/>
        </w:rPr>
        <w:t>Langkah kedua:</w:t>
      </w:r>
      <w:bookmarkStart w:id="0" w:name="_GoBack"/>
      <w:bookmarkEnd w:id="0"/>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b/>
          <w:bCs/>
          <w:color w:val="0000FF"/>
          <w:sz w:val="24"/>
          <w:szCs w:val="24"/>
          <w:u w:val="single"/>
        </w:rPr>
        <w:t> </w:t>
      </w:r>
      <w:proofErr w:type="gramStart"/>
      <w:r w:rsidRPr="00134C83">
        <w:rPr>
          <w:rFonts w:ascii="Times New Roman" w:eastAsia="Times New Roman" w:hAnsi="Times New Roman" w:cs="Times New Roman"/>
          <w:b/>
          <w:bCs/>
          <w:i/>
          <w:iCs/>
          <w:color w:val="0000FF"/>
          <w:sz w:val="24"/>
          <w:szCs w:val="24"/>
          <w:u w:val="single"/>
        </w:rPr>
        <w:t>klik</w:t>
      </w:r>
      <w:proofErr w:type="gramEnd"/>
      <w:r w:rsidRPr="00134C83">
        <w:rPr>
          <w:rFonts w:ascii="Times New Roman" w:eastAsia="Times New Roman" w:hAnsi="Times New Roman" w:cs="Times New Roman"/>
          <w:b/>
          <w:bCs/>
          <w:i/>
          <w:iCs/>
          <w:color w:val="0000FF"/>
          <w:sz w:val="24"/>
          <w:szCs w:val="24"/>
          <w:u w:val="single"/>
        </w:rPr>
        <w:t xml:space="preserve"> gambar untuk memperbesar</w:t>
      </w:r>
    </w:p>
    <w:p w:rsidR="00134C83" w:rsidRPr="00134C83" w:rsidRDefault="00134C83" w:rsidP="00D504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70D83352" wp14:editId="3135B51F">
            <wp:extent cx="3806190" cy="2487930"/>
            <wp:effectExtent l="0" t="0" r="3810" b="7620"/>
            <wp:docPr id="9" name="Picture 9" descr="https://3.bp.blogspot.com/-49R3Iu0EBhM/V9n8NiTUlpI/AAAAAAAAALs/yjowsjZ94foTPZE5Sbcjk3SQFDwhQWx_wCLcB/s400/polacelana-2.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3.bp.blogspot.com/-49R3Iu0EBhM/V9n8NiTUlpI/AAAAAAAAALs/yjowsjZ94foTPZE5Sbcjk3SQFDwhQWx_wCLcB/s400/polacelana-2.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06190" cy="2487930"/>
                    </a:xfrm>
                    <a:prstGeom prst="rect">
                      <a:avLst/>
                    </a:prstGeom>
                    <a:noFill/>
                    <a:ln>
                      <a:noFill/>
                    </a:ln>
                  </pic:spPr>
                </pic:pic>
              </a:graphicData>
            </a:graphic>
          </wp:inline>
        </w:drawing>
      </w:r>
    </w:p>
    <w:p w:rsidR="00134C83" w:rsidRPr="00134C83" w:rsidRDefault="00134C83" w:rsidP="00D50440">
      <w:pPr>
        <w:spacing w:after="0" w:line="240" w:lineRule="auto"/>
        <w:rPr>
          <w:rFonts w:ascii="Times New Roman" w:eastAsia="Times New Roman" w:hAnsi="Times New Roman" w:cs="Times New Roman"/>
          <w:sz w:val="24"/>
          <w:szCs w:val="24"/>
        </w:rPr>
      </w:pP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 xml:space="preserve"> Kita </w:t>
      </w:r>
      <w:proofErr w:type="gramStart"/>
      <w:r w:rsidRPr="00134C83">
        <w:rPr>
          <w:rFonts w:ascii="Times New Roman" w:eastAsia="Times New Roman" w:hAnsi="Times New Roman" w:cs="Times New Roman"/>
          <w:sz w:val="24"/>
          <w:szCs w:val="24"/>
        </w:rPr>
        <w:t>akan</w:t>
      </w:r>
      <w:proofErr w:type="gramEnd"/>
      <w:r w:rsidRPr="00134C83">
        <w:rPr>
          <w:rFonts w:ascii="Times New Roman" w:eastAsia="Times New Roman" w:hAnsi="Times New Roman" w:cs="Times New Roman"/>
          <w:sz w:val="24"/>
          <w:szCs w:val="24"/>
        </w:rPr>
        <w:t xml:space="preserve"> buat tanda "titik" dulu yang nantinya akan kita hubungkan</w:t>
      </w:r>
    </w:p>
    <w:p w:rsidR="00134C83" w:rsidRPr="00134C83" w:rsidRDefault="00134C83" w:rsidP="00D50440">
      <w:pPr>
        <w:spacing w:after="0" w:line="240" w:lineRule="auto"/>
        <w:rPr>
          <w:rFonts w:ascii="Times New Roman" w:eastAsia="Times New Roman" w:hAnsi="Times New Roman" w:cs="Times New Roman"/>
          <w:sz w:val="24"/>
          <w:szCs w:val="24"/>
        </w:rPr>
      </w:pP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 </w:t>
      </w:r>
      <w:r w:rsidRPr="00134C83">
        <w:rPr>
          <w:rFonts w:ascii="Times New Roman" w:eastAsia="Times New Roman" w:hAnsi="Times New Roman" w:cs="Times New Roman"/>
          <w:b/>
          <w:bCs/>
          <w:sz w:val="24"/>
          <w:szCs w:val="24"/>
          <w:u w:val="single"/>
        </w:rPr>
        <w:t>Garis (3)</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u w:val="single"/>
        </w:rPr>
        <w:t>1. Titik A masuk 3cm dari tepi kain</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2. A ke B = setengah lingkar paha = 30cm dikurangi 3cm. = 27cm</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 xml:space="preserve">  </w:t>
      </w:r>
      <w:proofErr w:type="gramStart"/>
      <w:r w:rsidRPr="00134C83">
        <w:rPr>
          <w:rFonts w:ascii="Times New Roman" w:eastAsia="Times New Roman" w:hAnsi="Times New Roman" w:cs="Times New Roman"/>
          <w:sz w:val="24"/>
          <w:szCs w:val="24"/>
        </w:rPr>
        <w:t>kita</w:t>
      </w:r>
      <w:proofErr w:type="gramEnd"/>
      <w:r w:rsidRPr="00134C83">
        <w:rPr>
          <w:rFonts w:ascii="Times New Roman" w:eastAsia="Times New Roman" w:hAnsi="Times New Roman" w:cs="Times New Roman"/>
          <w:sz w:val="24"/>
          <w:szCs w:val="24"/>
        </w:rPr>
        <w:t xml:space="preserve"> ambil titik tengah antara A dan B dan buat titik yg sama pada garis (1) (2) dan (4) kemudian</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 xml:space="preserve">  </w:t>
      </w:r>
      <w:proofErr w:type="gramStart"/>
      <w:r w:rsidRPr="00134C83">
        <w:rPr>
          <w:rFonts w:ascii="Times New Roman" w:eastAsia="Times New Roman" w:hAnsi="Times New Roman" w:cs="Times New Roman"/>
          <w:sz w:val="24"/>
          <w:szCs w:val="24"/>
        </w:rPr>
        <w:t>kita</w:t>
      </w:r>
      <w:proofErr w:type="gramEnd"/>
      <w:r w:rsidRPr="00134C83">
        <w:rPr>
          <w:rFonts w:ascii="Times New Roman" w:eastAsia="Times New Roman" w:hAnsi="Times New Roman" w:cs="Times New Roman"/>
          <w:sz w:val="24"/>
          <w:szCs w:val="24"/>
        </w:rPr>
        <w:t xml:space="preserve"> hubungkan semua titik dengan garis lurus. </w:t>
      </w:r>
      <w:proofErr w:type="gramStart"/>
      <w:r w:rsidRPr="00134C83">
        <w:rPr>
          <w:rFonts w:ascii="Times New Roman" w:eastAsia="Times New Roman" w:hAnsi="Times New Roman" w:cs="Times New Roman"/>
          <w:sz w:val="24"/>
          <w:szCs w:val="24"/>
        </w:rPr>
        <w:t>garis</w:t>
      </w:r>
      <w:proofErr w:type="gramEnd"/>
      <w:r w:rsidRPr="00134C83">
        <w:rPr>
          <w:rFonts w:ascii="Times New Roman" w:eastAsia="Times New Roman" w:hAnsi="Times New Roman" w:cs="Times New Roman"/>
          <w:sz w:val="24"/>
          <w:szCs w:val="24"/>
        </w:rPr>
        <w:t xml:space="preserve"> tengah ini yang nantinya kita gunakan-</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 xml:space="preserve">  </w:t>
      </w:r>
      <w:proofErr w:type="gramStart"/>
      <w:r w:rsidRPr="00134C83">
        <w:rPr>
          <w:rFonts w:ascii="Times New Roman" w:eastAsia="Times New Roman" w:hAnsi="Times New Roman" w:cs="Times New Roman"/>
          <w:sz w:val="24"/>
          <w:szCs w:val="24"/>
        </w:rPr>
        <w:t>sebagai</w:t>
      </w:r>
      <w:proofErr w:type="gramEnd"/>
      <w:r w:rsidRPr="00134C83">
        <w:rPr>
          <w:rFonts w:ascii="Times New Roman" w:eastAsia="Times New Roman" w:hAnsi="Times New Roman" w:cs="Times New Roman"/>
          <w:sz w:val="24"/>
          <w:szCs w:val="24"/>
        </w:rPr>
        <w:t xml:space="preserve"> poros lingkar lutut dan kaki.</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 xml:space="preserve">3. A ke B1 = 1/4 lingkar pinggul </w:t>
      </w:r>
      <w:proofErr w:type="gramStart"/>
      <w:r w:rsidRPr="00134C83">
        <w:rPr>
          <w:rFonts w:ascii="Times New Roman" w:eastAsia="Times New Roman" w:hAnsi="Times New Roman" w:cs="Times New Roman"/>
          <w:sz w:val="24"/>
          <w:szCs w:val="24"/>
        </w:rPr>
        <w:t>90cm :</w:t>
      </w:r>
      <w:proofErr w:type="gramEnd"/>
      <w:r w:rsidRPr="00134C83">
        <w:rPr>
          <w:rFonts w:ascii="Times New Roman" w:eastAsia="Times New Roman" w:hAnsi="Times New Roman" w:cs="Times New Roman"/>
          <w:sz w:val="24"/>
          <w:szCs w:val="24"/>
        </w:rPr>
        <w:t xml:space="preserve"> 4 = 22,5cm</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4. B1 ke B2 mundur 3cm.</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br/>
      </w:r>
      <w:proofErr w:type="gramStart"/>
      <w:r w:rsidRPr="00134C83">
        <w:rPr>
          <w:rFonts w:ascii="Times New Roman" w:eastAsia="Times New Roman" w:hAnsi="Times New Roman" w:cs="Times New Roman"/>
          <w:b/>
          <w:bCs/>
          <w:sz w:val="24"/>
          <w:szCs w:val="24"/>
          <w:u w:val="single"/>
        </w:rPr>
        <w:t>Garis (1)</w:t>
      </w:r>
      <w:r w:rsidRPr="00134C83">
        <w:rPr>
          <w:rFonts w:ascii="Times New Roman" w:eastAsia="Times New Roman" w:hAnsi="Times New Roman" w:cs="Times New Roman"/>
          <w:sz w:val="24"/>
          <w:szCs w:val="24"/>
        </w:rPr>
        <w:br/>
        <w:t>1.</w:t>
      </w:r>
      <w:proofErr w:type="gramEnd"/>
      <w:r w:rsidRPr="00134C83">
        <w:rPr>
          <w:rFonts w:ascii="Times New Roman" w:eastAsia="Times New Roman" w:hAnsi="Times New Roman" w:cs="Times New Roman"/>
          <w:sz w:val="24"/>
          <w:szCs w:val="24"/>
        </w:rPr>
        <w:t xml:space="preserve"> Titik C ke D adalah </w:t>
      </w:r>
      <w:proofErr w:type="gramStart"/>
      <w:r w:rsidRPr="00134C83">
        <w:rPr>
          <w:rFonts w:ascii="Times New Roman" w:eastAsia="Times New Roman" w:hAnsi="Times New Roman" w:cs="Times New Roman"/>
          <w:sz w:val="24"/>
          <w:szCs w:val="24"/>
        </w:rPr>
        <w:t>sama</w:t>
      </w:r>
      <w:proofErr w:type="gramEnd"/>
      <w:r w:rsidRPr="00134C83">
        <w:rPr>
          <w:rFonts w:ascii="Times New Roman" w:eastAsia="Times New Roman" w:hAnsi="Times New Roman" w:cs="Times New Roman"/>
          <w:sz w:val="24"/>
          <w:szCs w:val="24"/>
        </w:rPr>
        <w:t xml:space="preserve"> dengan titik A ke B2</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lastRenderedPageBreak/>
        <w:t>2. D ke C1 = 1/4 lingkar pinggang di kurangi 1cm</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u w:val="single"/>
        </w:rPr>
        <w:t>Garis (4</w:t>
      </w:r>
      <w:proofErr w:type="gramStart"/>
      <w:r w:rsidRPr="00134C83">
        <w:rPr>
          <w:rFonts w:ascii="Times New Roman" w:eastAsia="Times New Roman" w:hAnsi="Times New Roman" w:cs="Times New Roman"/>
          <w:sz w:val="24"/>
          <w:szCs w:val="24"/>
          <w:u w:val="single"/>
        </w:rPr>
        <w:t>)</w:t>
      </w:r>
      <w:proofErr w:type="gramEnd"/>
      <w:r w:rsidRPr="00134C83">
        <w:rPr>
          <w:rFonts w:ascii="Times New Roman" w:eastAsia="Times New Roman" w:hAnsi="Times New Roman" w:cs="Times New Roman"/>
          <w:sz w:val="24"/>
          <w:szCs w:val="24"/>
        </w:rPr>
        <w:br/>
        <w:t>Titik E ke F = 1/2 lingkar lutut = 23cm dikurangi 2,5 = 20,5cm garis tengah sebagai poros</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u w:val="single"/>
        </w:rPr>
        <w:t>Garis (2)</w:t>
      </w:r>
      <w:r w:rsidRPr="00134C83">
        <w:rPr>
          <w:rFonts w:ascii="Times New Roman" w:eastAsia="Times New Roman" w:hAnsi="Times New Roman" w:cs="Times New Roman"/>
          <w:sz w:val="24"/>
          <w:szCs w:val="24"/>
        </w:rPr>
        <w:br/>
        <w:t>Titik G ke H = setengah</w:t>
      </w:r>
      <w:r w:rsidRPr="00134C83">
        <w:rPr>
          <w:rFonts w:ascii="Times New Roman" w:eastAsia="Times New Roman" w:hAnsi="Times New Roman" w:cs="Times New Roman"/>
          <w:sz w:val="24"/>
          <w:szCs w:val="24"/>
          <w:u w:val="single"/>
        </w:rPr>
        <w:t xml:space="preserve"> </w:t>
      </w:r>
      <w:r w:rsidRPr="00134C83">
        <w:rPr>
          <w:rFonts w:ascii="Times New Roman" w:eastAsia="Times New Roman" w:hAnsi="Times New Roman" w:cs="Times New Roman"/>
          <w:sz w:val="24"/>
          <w:szCs w:val="24"/>
        </w:rPr>
        <w:t>lingkar kaki = 20cm dikurangi 2cm = 18cm garis tengah untk poros.</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36"/>
          <w:szCs w:val="36"/>
        </w:rPr>
        <w:t>Langkah ketiga:</w:t>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b/>
          <w:bCs/>
          <w:sz w:val="36"/>
          <w:szCs w:val="36"/>
        </w:rPr>
        <w:t> </w:t>
      </w:r>
      <w:r w:rsidRPr="00134C83">
        <w:rPr>
          <w:rFonts w:ascii="Times New Roman" w:eastAsia="Times New Roman" w:hAnsi="Times New Roman" w:cs="Times New Roman"/>
          <w:b/>
          <w:bCs/>
          <w:color w:val="0000FF"/>
          <w:sz w:val="24"/>
          <w:szCs w:val="24"/>
          <w:u w:val="single"/>
        </w:rPr>
        <w:t xml:space="preserve"> </w:t>
      </w:r>
      <w:proofErr w:type="gramStart"/>
      <w:r w:rsidRPr="00134C83">
        <w:rPr>
          <w:rFonts w:ascii="Times New Roman" w:eastAsia="Times New Roman" w:hAnsi="Times New Roman" w:cs="Times New Roman"/>
          <w:b/>
          <w:bCs/>
          <w:i/>
          <w:iCs/>
          <w:color w:val="0000FF"/>
          <w:sz w:val="24"/>
          <w:szCs w:val="24"/>
          <w:u w:val="single"/>
        </w:rPr>
        <w:t>klik</w:t>
      </w:r>
      <w:proofErr w:type="gramEnd"/>
      <w:r w:rsidRPr="00134C83">
        <w:rPr>
          <w:rFonts w:ascii="Times New Roman" w:eastAsia="Times New Roman" w:hAnsi="Times New Roman" w:cs="Times New Roman"/>
          <w:b/>
          <w:bCs/>
          <w:i/>
          <w:iCs/>
          <w:color w:val="0000FF"/>
          <w:sz w:val="24"/>
          <w:szCs w:val="24"/>
          <w:u w:val="single"/>
        </w:rPr>
        <w:t xml:space="preserve"> gambar untuk memperbesar</w:t>
      </w:r>
    </w:p>
    <w:p w:rsidR="00134C83" w:rsidRPr="00134C83" w:rsidRDefault="00134C83" w:rsidP="00D504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74722220" wp14:editId="59942AD9">
            <wp:extent cx="3806190" cy="2498725"/>
            <wp:effectExtent l="0" t="0" r="3810" b="0"/>
            <wp:docPr id="8" name="Picture 8" descr="https://3.bp.blogspot.com/-yX1drwvY3c0/V9pn35Pkq6I/AAAAAAAAAMM/OZX0Bi80N3UleuULeV0KXAK2ys6CjTc7ACLcB/s400/polacelana-3.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3.bp.blogspot.com/-yX1drwvY3c0/V9pn35Pkq6I/AAAAAAAAAMM/OZX0Bi80N3UleuULeV0KXAK2ys6CjTc7ACLcB/s400/polacelana-3.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06190" cy="2498725"/>
                    </a:xfrm>
                    <a:prstGeom prst="rect">
                      <a:avLst/>
                    </a:prstGeom>
                    <a:noFill/>
                    <a:ln>
                      <a:noFill/>
                    </a:ln>
                  </pic:spPr>
                </pic:pic>
              </a:graphicData>
            </a:graphic>
          </wp:inline>
        </w:drawing>
      </w:r>
    </w:p>
    <w:p w:rsidR="00134C83" w:rsidRPr="00134C83" w:rsidRDefault="00134C83" w:rsidP="00D50440">
      <w:pPr>
        <w:spacing w:after="0" w:line="240" w:lineRule="auto"/>
        <w:rPr>
          <w:rFonts w:ascii="Times New Roman" w:eastAsia="Times New Roman" w:hAnsi="Times New Roman" w:cs="Times New Roman"/>
          <w:sz w:val="24"/>
          <w:szCs w:val="24"/>
        </w:rPr>
      </w:pPr>
    </w:p>
    <w:p w:rsidR="00134C83" w:rsidRPr="00134C83" w:rsidRDefault="00134C83" w:rsidP="00D50440">
      <w:pPr>
        <w:spacing w:after="240" w:line="240" w:lineRule="auto"/>
        <w:rPr>
          <w:rFonts w:ascii="Times New Roman" w:eastAsia="Times New Roman" w:hAnsi="Times New Roman" w:cs="Times New Roman"/>
          <w:sz w:val="24"/>
          <w:szCs w:val="24"/>
        </w:rPr>
      </w:pPr>
      <w:proofErr w:type="gramStart"/>
      <w:r w:rsidRPr="00134C83">
        <w:rPr>
          <w:rFonts w:ascii="Times New Roman" w:eastAsia="Times New Roman" w:hAnsi="Times New Roman" w:cs="Times New Roman"/>
          <w:sz w:val="24"/>
          <w:szCs w:val="24"/>
        </w:rPr>
        <w:t>Dilangkah ke tiga ini kita tinggal menghubungkan garis dari titik yg telah kita buat tadi...</w:t>
      </w:r>
      <w:r w:rsidRPr="00134C83">
        <w:rPr>
          <w:rFonts w:ascii="Times New Roman" w:eastAsia="Times New Roman" w:hAnsi="Times New Roman" w:cs="Times New Roman"/>
          <w:sz w:val="24"/>
          <w:szCs w:val="24"/>
        </w:rPr>
        <w:br/>
        <w:t>caranya lihat seperti tampilan gambar di atas.</w:t>
      </w:r>
      <w:proofErr w:type="gramEnd"/>
      <w:r w:rsidRPr="00134C83">
        <w:rPr>
          <w:rFonts w:ascii="Times New Roman" w:eastAsia="Times New Roman" w:hAnsi="Times New Roman" w:cs="Times New Roman"/>
          <w:sz w:val="24"/>
          <w:szCs w:val="24"/>
        </w:rPr>
        <w:br/>
        <w:t>Dari titik D ke B1 tarik garis lurus, dari D ke B kita ikuti garis tadi dan sebelum sampai ke titik B1 buat melengkung menuju B.</w:t>
      </w:r>
      <w:r w:rsidRPr="00134C83">
        <w:rPr>
          <w:rFonts w:ascii="Times New Roman" w:eastAsia="Times New Roman" w:hAnsi="Times New Roman" w:cs="Times New Roman"/>
          <w:sz w:val="24"/>
          <w:szCs w:val="24"/>
        </w:rPr>
        <w:br/>
        <w:t>Kemudian dari B ke F sedikit melengkung di ujung B lanjut dari F-H-G-E tarik garis lurus.</w:t>
      </w:r>
      <w:r w:rsidRPr="00134C83">
        <w:rPr>
          <w:rFonts w:ascii="Times New Roman" w:eastAsia="Times New Roman" w:hAnsi="Times New Roman" w:cs="Times New Roman"/>
          <w:sz w:val="24"/>
          <w:szCs w:val="24"/>
        </w:rPr>
        <w:br/>
        <w:t>E-A-C buat melengkung membentuk garis pinggul dan garis lurus dari C ke D</w:t>
      </w:r>
      <w:proofErr w:type="gramStart"/>
      <w:r w:rsidRPr="00134C83">
        <w:rPr>
          <w:rFonts w:ascii="Times New Roman" w:eastAsia="Times New Roman" w:hAnsi="Times New Roman" w:cs="Times New Roman"/>
          <w:sz w:val="24"/>
          <w:szCs w:val="24"/>
        </w:rPr>
        <w:t>.</w:t>
      </w:r>
      <w:proofErr w:type="gramEnd"/>
      <w:r w:rsidRPr="00134C83">
        <w:rPr>
          <w:rFonts w:ascii="Times New Roman" w:eastAsia="Times New Roman" w:hAnsi="Times New Roman" w:cs="Times New Roman"/>
          <w:sz w:val="24"/>
          <w:szCs w:val="24"/>
        </w:rPr>
        <w:br/>
        <w:t xml:space="preserve">Selesai </w:t>
      </w:r>
      <w:r w:rsidRPr="00134C83">
        <w:rPr>
          <w:rFonts w:ascii="Times New Roman" w:eastAsia="Times New Roman" w:hAnsi="Times New Roman" w:cs="Times New Roman"/>
          <w:b/>
          <w:bCs/>
          <w:i/>
          <w:iCs/>
          <w:sz w:val="24"/>
          <w:szCs w:val="24"/>
        </w:rPr>
        <w:t>membuat pola</w:t>
      </w:r>
      <w:r w:rsidRPr="00134C83">
        <w:rPr>
          <w:rFonts w:ascii="Times New Roman" w:eastAsia="Times New Roman" w:hAnsi="Times New Roman" w:cs="Times New Roman"/>
          <w:sz w:val="24"/>
          <w:szCs w:val="24"/>
        </w:rPr>
        <w:t xml:space="preserve"> bagian depan selanjutnya kita tinggal </w:t>
      </w:r>
      <w:r w:rsidRPr="00134C83">
        <w:rPr>
          <w:rFonts w:ascii="Times New Roman" w:eastAsia="Times New Roman" w:hAnsi="Times New Roman" w:cs="Times New Roman"/>
          <w:b/>
          <w:bCs/>
          <w:sz w:val="24"/>
          <w:szCs w:val="24"/>
        </w:rPr>
        <w:t>membuat</w:t>
      </w:r>
      <w:r w:rsidRPr="00134C83">
        <w:rPr>
          <w:rFonts w:ascii="Times New Roman" w:eastAsia="Times New Roman" w:hAnsi="Times New Roman" w:cs="Times New Roman"/>
          <w:sz w:val="24"/>
          <w:szCs w:val="24"/>
        </w:rPr>
        <w:t xml:space="preserve"> garis untuk golbi.</w:t>
      </w:r>
      <w:r w:rsidRPr="00134C83">
        <w:rPr>
          <w:rFonts w:ascii="Times New Roman" w:eastAsia="Times New Roman" w:hAnsi="Times New Roman" w:cs="Times New Roman"/>
          <w:sz w:val="24"/>
          <w:szCs w:val="24"/>
        </w:rPr>
        <w:br/>
        <w:t>Untuk</w:t>
      </w:r>
      <w:r w:rsidRPr="00134C83">
        <w:rPr>
          <w:rFonts w:ascii="Times New Roman" w:eastAsia="Times New Roman" w:hAnsi="Times New Roman" w:cs="Times New Roman"/>
          <w:b/>
          <w:bCs/>
          <w:sz w:val="24"/>
          <w:szCs w:val="24"/>
        </w:rPr>
        <w:t xml:space="preserve"> membuat </w:t>
      </w:r>
      <w:r w:rsidRPr="00134C83">
        <w:rPr>
          <w:rFonts w:ascii="Times New Roman" w:eastAsia="Times New Roman" w:hAnsi="Times New Roman" w:cs="Times New Roman"/>
          <w:sz w:val="24"/>
          <w:szCs w:val="24"/>
        </w:rPr>
        <w:t>golbi kita tinggal menambahkan dari D ke D1 sekitar 4cm dan turun menyesuaikan kerung pisak</w:t>
      </w:r>
      <w:proofErr w:type="gramStart"/>
      <w:r w:rsidRPr="00134C83">
        <w:rPr>
          <w:rFonts w:ascii="Times New Roman" w:eastAsia="Times New Roman" w:hAnsi="Times New Roman" w:cs="Times New Roman"/>
          <w:sz w:val="24"/>
          <w:szCs w:val="24"/>
        </w:rPr>
        <w:t>..</w:t>
      </w:r>
      <w:proofErr w:type="gramEnd"/>
      <w:r w:rsidRPr="00134C83">
        <w:rPr>
          <w:rFonts w:ascii="Times New Roman" w:eastAsia="Times New Roman" w:hAnsi="Times New Roman" w:cs="Times New Roman"/>
          <w:sz w:val="24"/>
          <w:szCs w:val="24"/>
        </w:rPr>
        <w:t xml:space="preserve"> (</w:t>
      </w:r>
      <w:proofErr w:type="gramStart"/>
      <w:r w:rsidRPr="00134C83">
        <w:rPr>
          <w:rFonts w:ascii="Times New Roman" w:eastAsia="Times New Roman" w:hAnsi="Times New Roman" w:cs="Times New Roman"/>
          <w:i/>
          <w:iCs/>
          <w:sz w:val="24"/>
          <w:szCs w:val="24"/>
          <w:u w:val="single"/>
        </w:rPr>
        <w:t>tidak</w:t>
      </w:r>
      <w:proofErr w:type="gramEnd"/>
      <w:r w:rsidRPr="00134C83">
        <w:rPr>
          <w:rFonts w:ascii="Times New Roman" w:eastAsia="Times New Roman" w:hAnsi="Times New Roman" w:cs="Times New Roman"/>
          <w:i/>
          <w:iCs/>
          <w:sz w:val="24"/>
          <w:szCs w:val="24"/>
          <w:u w:val="single"/>
        </w:rPr>
        <w:t xml:space="preserve"> sampai melewati garis lengkung</w:t>
      </w:r>
      <w:r w:rsidRPr="00134C83">
        <w:rPr>
          <w:rFonts w:ascii="Times New Roman" w:eastAsia="Times New Roman" w:hAnsi="Times New Roman" w:cs="Times New Roman"/>
          <w:sz w:val="24"/>
          <w:szCs w:val="24"/>
        </w:rPr>
        <w:t>).</w:t>
      </w:r>
      <w:r w:rsidRPr="00134C83">
        <w:rPr>
          <w:rFonts w:ascii="Times New Roman" w:eastAsia="Times New Roman" w:hAnsi="Times New Roman" w:cs="Times New Roman"/>
          <w:sz w:val="24"/>
          <w:szCs w:val="24"/>
        </w:rPr>
        <w:br/>
        <w:t>Untuk tanda saku dari C1 masuk 4cm dan turun sekitar 17cm</w:t>
      </w:r>
      <w:proofErr w:type="gramStart"/>
      <w:r w:rsidRPr="00134C83">
        <w:rPr>
          <w:rFonts w:ascii="Times New Roman" w:eastAsia="Times New Roman" w:hAnsi="Times New Roman" w:cs="Times New Roman"/>
          <w:sz w:val="24"/>
          <w:szCs w:val="24"/>
        </w:rPr>
        <w:t>.</w:t>
      </w:r>
      <w:proofErr w:type="gramEnd"/>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24"/>
          <w:szCs w:val="24"/>
        </w:rPr>
        <w:t>Pola depan</w:t>
      </w:r>
      <w:r w:rsidRPr="00134C83">
        <w:rPr>
          <w:rFonts w:ascii="Times New Roman" w:eastAsia="Times New Roman" w:hAnsi="Times New Roman" w:cs="Times New Roman"/>
          <w:sz w:val="24"/>
          <w:szCs w:val="24"/>
        </w:rPr>
        <w:t xml:space="preserve"> sudah jadi tinggal kita </w:t>
      </w:r>
      <w:r w:rsidRPr="00134C83">
        <w:rPr>
          <w:rFonts w:ascii="Times New Roman" w:eastAsia="Times New Roman" w:hAnsi="Times New Roman" w:cs="Times New Roman"/>
          <w:b/>
          <w:bCs/>
          <w:sz w:val="24"/>
          <w:szCs w:val="24"/>
        </w:rPr>
        <w:t>potong</w:t>
      </w:r>
      <w:r w:rsidRPr="00134C83">
        <w:rPr>
          <w:rFonts w:ascii="Times New Roman" w:eastAsia="Times New Roman" w:hAnsi="Times New Roman" w:cs="Times New Roman"/>
          <w:sz w:val="24"/>
          <w:szCs w:val="24"/>
        </w:rPr>
        <w:t xml:space="preserve">. </w:t>
      </w:r>
      <w:proofErr w:type="gramStart"/>
      <w:r w:rsidRPr="00134C83">
        <w:rPr>
          <w:rFonts w:ascii="Times New Roman" w:eastAsia="Times New Roman" w:hAnsi="Times New Roman" w:cs="Times New Roman"/>
          <w:sz w:val="24"/>
          <w:szCs w:val="24"/>
        </w:rPr>
        <w:t>lebihkan</w:t>
      </w:r>
      <w:proofErr w:type="gramEnd"/>
      <w:r w:rsidRPr="00134C83">
        <w:rPr>
          <w:rFonts w:ascii="Times New Roman" w:eastAsia="Times New Roman" w:hAnsi="Times New Roman" w:cs="Times New Roman"/>
          <w:sz w:val="24"/>
          <w:szCs w:val="24"/>
        </w:rPr>
        <w:t xml:space="preserve"> 1,5cm keliling untuk kampuh </w:t>
      </w:r>
      <w:r w:rsidRPr="00134C83">
        <w:rPr>
          <w:rFonts w:ascii="Times New Roman" w:eastAsia="Times New Roman" w:hAnsi="Times New Roman" w:cs="Times New Roman"/>
          <w:b/>
          <w:bCs/>
          <w:sz w:val="24"/>
          <w:szCs w:val="24"/>
        </w:rPr>
        <w:t>jahitan</w:t>
      </w:r>
      <w:r w:rsidRPr="00134C83">
        <w:rPr>
          <w:rFonts w:ascii="Times New Roman" w:eastAsia="Times New Roman" w:hAnsi="Times New Roman" w:cs="Times New Roman"/>
          <w:sz w:val="24"/>
          <w:szCs w:val="24"/>
        </w:rPr>
        <w:t>, kecuali bagian kaki, tambahkan sekita 4-5cm untuk lipatan.</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sz w:val="36"/>
          <w:szCs w:val="36"/>
        </w:rPr>
        <w:t>Langkah ke empat:</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b/>
          <w:bCs/>
          <w:i/>
          <w:iCs/>
          <w:sz w:val="24"/>
          <w:szCs w:val="24"/>
        </w:rPr>
        <w:t> </w:t>
      </w:r>
      <w:r w:rsidRPr="00134C83">
        <w:rPr>
          <w:rFonts w:ascii="Times New Roman" w:eastAsia="Times New Roman" w:hAnsi="Times New Roman" w:cs="Times New Roman"/>
          <w:sz w:val="24"/>
          <w:szCs w:val="24"/>
        </w:rPr>
        <w:t xml:space="preserve">Membuat </w:t>
      </w:r>
      <w:r w:rsidRPr="00134C83">
        <w:rPr>
          <w:rFonts w:ascii="Times New Roman" w:eastAsia="Times New Roman" w:hAnsi="Times New Roman" w:cs="Times New Roman"/>
          <w:b/>
          <w:bCs/>
          <w:sz w:val="24"/>
          <w:szCs w:val="24"/>
        </w:rPr>
        <w:t xml:space="preserve">pola celana panjang </w:t>
      </w:r>
      <w:r w:rsidRPr="00134C83">
        <w:rPr>
          <w:rFonts w:ascii="Times New Roman" w:eastAsia="Times New Roman" w:hAnsi="Times New Roman" w:cs="Times New Roman"/>
          <w:sz w:val="24"/>
          <w:szCs w:val="24"/>
        </w:rPr>
        <w:t>bagian belakang.</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color w:val="000000"/>
          <w:sz w:val="24"/>
          <w:szCs w:val="24"/>
        </w:rPr>
        <w:t xml:space="preserve">Setelah kita </w:t>
      </w:r>
      <w:r w:rsidRPr="00134C83">
        <w:rPr>
          <w:rFonts w:ascii="Times New Roman" w:eastAsia="Times New Roman" w:hAnsi="Times New Roman" w:cs="Times New Roman"/>
          <w:b/>
          <w:bCs/>
          <w:color w:val="000000"/>
          <w:sz w:val="24"/>
          <w:szCs w:val="24"/>
        </w:rPr>
        <w:t>potong</w:t>
      </w:r>
      <w:r w:rsidRPr="00134C83">
        <w:rPr>
          <w:rFonts w:ascii="Times New Roman" w:eastAsia="Times New Roman" w:hAnsi="Times New Roman" w:cs="Times New Roman"/>
          <w:color w:val="000000"/>
          <w:sz w:val="24"/>
          <w:szCs w:val="24"/>
        </w:rPr>
        <w:t xml:space="preserve"> bagian depan selanjutnya kita gunakan </w:t>
      </w:r>
      <w:r w:rsidRPr="00134C83">
        <w:rPr>
          <w:rFonts w:ascii="Times New Roman" w:eastAsia="Times New Roman" w:hAnsi="Times New Roman" w:cs="Times New Roman"/>
          <w:b/>
          <w:bCs/>
          <w:color w:val="000000"/>
          <w:sz w:val="24"/>
          <w:szCs w:val="24"/>
        </w:rPr>
        <w:t>pola</w:t>
      </w:r>
      <w:r w:rsidRPr="00134C83">
        <w:rPr>
          <w:rFonts w:ascii="Times New Roman" w:eastAsia="Times New Roman" w:hAnsi="Times New Roman" w:cs="Times New Roman"/>
          <w:color w:val="000000"/>
          <w:sz w:val="24"/>
          <w:szCs w:val="24"/>
        </w:rPr>
        <w:t xml:space="preserve"> tadi untuk patokan membuat </w:t>
      </w:r>
      <w:r w:rsidRPr="00134C83">
        <w:rPr>
          <w:rFonts w:ascii="Times New Roman" w:eastAsia="Times New Roman" w:hAnsi="Times New Roman" w:cs="Times New Roman"/>
          <w:b/>
          <w:bCs/>
          <w:i/>
          <w:iCs/>
          <w:color w:val="000000"/>
          <w:sz w:val="24"/>
          <w:szCs w:val="24"/>
        </w:rPr>
        <w:t>pola celana panjang</w:t>
      </w:r>
      <w:r w:rsidRPr="00134C83">
        <w:rPr>
          <w:rFonts w:ascii="Times New Roman" w:eastAsia="Times New Roman" w:hAnsi="Times New Roman" w:cs="Times New Roman"/>
          <w:color w:val="000000"/>
          <w:sz w:val="24"/>
          <w:szCs w:val="24"/>
        </w:rPr>
        <w:t xml:space="preserve"> bagian belakang. </w:t>
      </w:r>
      <w:proofErr w:type="gramStart"/>
      <w:r w:rsidRPr="00134C83">
        <w:rPr>
          <w:rFonts w:ascii="Times New Roman" w:eastAsia="Times New Roman" w:hAnsi="Times New Roman" w:cs="Times New Roman"/>
          <w:color w:val="000000"/>
          <w:sz w:val="24"/>
          <w:szCs w:val="24"/>
        </w:rPr>
        <w:t>posisikan</w:t>
      </w:r>
      <w:proofErr w:type="gramEnd"/>
      <w:r w:rsidRPr="00134C83">
        <w:rPr>
          <w:rFonts w:ascii="Times New Roman" w:eastAsia="Times New Roman" w:hAnsi="Times New Roman" w:cs="Times New Roman"/>
          <w:color w:val="000000"/>
          <w:sz w:val="24"/>
          <w:szCs w:val="24"/>
        </w:rPr>
        <w:t xml:space="preserve"> </w:t>
      </w:r>
      <w:r w:rsidRPr="00134C83">
        <w:rPr>
          <w:rFonts w:ascii="Times New Roman" w:eastAsia="Times New Roman" w:hAnsi="Times New Roman" w:cs="Times New Roman"/>
          <w:b/>
          <w:bCs/>
          <w:color w:val="000000"/>
          <w:sz w:val="24"/>
          <w:szCs w:val="24"/>
        </w:rPr>
        <w:t>pola</w:t>
      </w:r>
      <w:r w:rsidRPr="00134C83">
        <w:rPr>
          <w:rFonts w:ascii="Times New Roman" w:eastAsia="Times New Roman" w:hAnsi="Times New Roman" w:cs="Times New Roman"/>
          <w:color w:val="000000"/>
          <w:sz w:val="24"/>
          <w:szCs w:val="24"/>
        </w:rPr>
        <w:t xml:space="preserve"> bagian depan seperti pada gambar di bawah ini.</w:t>
      </w:r>
    </w:p>
    <w:p w:rsidR="00134C83" w:rsidRPr="00134C83" w:rsidRDefault="00134C83" w:rsidP="00D504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14:anchorId="243C9F2D" wp14:editId="44B33ABE">
            <wp:extent cx="3806190" cy="2487930"/>
            <wp:effectExtent l="0" t="0" r="3810" b="7620"/>
            <wp:docPr id="7" name="Picture 7" descr="https://2.bp.blogspot.com/-NvLJTNJf9wU/V9uDlES1dOI/AAAAAAAAAMs/ulb97PPHcxkdczYRg9p4Sa0ar27-6ligwCLcB/s400/polacelana-4.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2.bp.blogspot.com/-NvLJTNJf9wU/V9uDlES1dOI/AAAAAAAAAMs/ulb97PPHcxkdczYRg9p4Sa0ar27-6ligwCLcB/s400/polacelana-4.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06190" cy="2487930"/>
                    </a:xfrm>
                    <a:prstGeom prst="rect">
                      <a:avLst/>
                    </a:prstGeom>
                    <a:noFill/>
                    <a:ln>
                      <a:noFill/>
                    </a:ln>
                  </pic:spPr>
                </pic:pic>
              </a:graphicData>
            </a:graphic>
          </wp:inline>
        </w:drawing>
      </w:r>
    </w:p>
    <w:p w:rsidR="00134C83" w:rsidRPr="00134C83" w:rsidRDefault="00134C83" w:rsidP="00D50440">
      <w:pPr>
        <w:spacing w:after="240" w:line="240" w:lineRule="auto"/>
        <w:rPr>
          <w:rFonts w:ascii="Times New Roman" w:eastAsia="Times New Roman" w:hAnsi="Times New Roman" w:cs="Times New Roman"/>
          <w:sz w:val="24"/>
          <w:szCs w:val="24"/>
        </w:rPr>
      </w:pPr>
      <w:proofErr w:type="gramStart"/>
      <w:r w:rsidRPr="00134C83">
        <w:rPr>
          <w:rFonts w:ascii="Times New Roman" w:eastAsia="Times New Roman" w:hAnsi="Times New Roman" w:cs="Times New Roman"/>
          <w:sz w:val="24"/>
          <w:szCs w:val="24"/>
        </w:rPr>
        <w:t xml:space="preserve">Garis (1)-(2)-(3)-(4) masih kita butuhkan, tentunya setelah </w:t>
      </w:r>
      <w:r w:rsidRPr="00134C83">
        <w:rPr>
          <w:rFonts w:ascii="Times New Roman" w:eastAsia="Times New Roman" w:hAnsi="Times New Roman" w:cs="Times New Roman"/>
          <w:b/>
          <w:bCs/>
          <w:sz w:val="24"/>
          <w:szCs w:val="24"/>
        </w:rPr>
        <w:t>dipotong</w:t>
      </w:r>
      <w:r w:rsidRPr="00134C83">
        <w:rPr>
          <w:rFonts w:ascii="Times New Roman" w:eastAsia="Times New Roman" w:hAnsi="Times New Roman" w:cs="Times New Roman"/>
          <w:sz w:val="24"/>
          <w:szCs w:val="24"/>
        </w:rPr>
        <w:t xml:space="preserve"> garis trsbt juga ikut kepotong, utk itu kita tambahkan lagi garisnya sisi kiri dan kanan.</w:t>
      </w:r>
      <w:proofErr w:type="gramEnd"/>
      <w:r w:rsidRPr="00134C83">
        <w:rPr>
          <w:rFonts w:ascii="Times New Roman" w:eastAsia="Times New Roman" w:hAnsi="Times New Roman" w:cs="Times New Roman"/>
          <w:sz w:val="24"/>
          <w:szCs w:val="24"/>
        </w:rPr>
        <w:t xml:space="preserve"> </w:t>
      </w:r>
      <w:proofErr w:type="gramStart"/>
      <w:r w:rsidRPr="00134C83">
        <w:rPr>
          <w:rFonts w:ascii="Times New Roman" w:eastAsia="Times New Roman" w:hAnsi="Times New Roman" w:cs="Times New Roman"/>
          <w:sz w:val="24"/>
          <w:szCs w:val="24"/>
        </w:rPr>
        <w:t>terutama</w:t>
      </w:r>
      <w:proofErr w:type="gramEnd"/>
      <w:r w:rsidRPr="00134C83">
        <w:rPr>
          <w:rFonts w:ascii="Times New Roman" w:eastAsia="Times New Roman" w:hAnsi="Times New Roman" w:cs="Times New Roman"/>
          <w:sz w:val="24"/>
          <w:szCs w:val="24"/>
        </w:rPr>
        <w:t xml:space="preserve"> pada paha, lutut dan kaki.</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t xml:space="preserve">Kita mulai saja proses </w:t>
      </w:r>
      <w:r w:rsidRPr="00134C83">
        <w:rPr>
          <w:rFonts w:ascii="Times New Roman" w:eastAsia="Times New Roman" w:hAnsi="Times New Roman" w:cs="Times New Roman"/>
          <w:b/>
          <w:bCs/>
          <w:sz w:val="24"/>
          <w:szCs w:val="24"/>
        </w:rPr>
        <w:t xml:space="preserve">pembuatan pola </w:t>
      </w:r>
      <w:r w:rsidRPr="00134C83">
        <w:rPr>
          <w:rFonts w:ascii="Times New Roman" w:eastAsia="Times New Roman" w:hAnsi="Times New Roman" w:cs="Times New Roman"/>
          <w:sz w:val="24"/>
          <w:szCs w:val="24"/>
        </w:rPr>
        <w:t xml:space="preserve">belakang. </w:t>
      </w:r>
      <w:proofErr w:type="gramStart"/>
      <w:r w:rsidRPr="00134C83">
        <w:rPr>
          <w:rFonts w:ascii="Times New Roman" w:eastAsia="Times New Roman" w:hAnsi="Times New Roman" w:cs="Times New Roman"/>
          <w:sz w:val="24"/>
          <w:szCs w:val="24"/>
        </w:rPr>
        <w:t>Kita mulai dari yg</w:t>
      </w:r>
      <w:r w:rsidRPr="00134C83">
        <w:rPr>
          <w:rFonts w:ascii="Times New Roman" w:eastAsia="Times New Roman" w:hAnsi="Times New Roman" w:cs="Times New Roman"/>
          <w:b/>
          <w:bCs/>
          <w:sz w:val="24"/>
          <w:szCs w:val="24"/>
        </w:rPr>
        <w:t xml:space="preserve"> termudah</w:t>
      </w:r>
      <w:r w:rsidRPr="00134C83">
        <w:rPr>
          <w:rFonts w:ascii="Times New Roman" w:eastAsia="Times New Roman" w:hAnsi="Times New Roman" w:cs="Times New Roman"/>
          <w:sz w:val="24"/>
          <w:szCs w:val="24"/>
        </w:rPr>
        <w:t>.</w:t>
      </w:r>
      <w:proofErr w:type="gramEnd"/>
      <w:r w:rsidRPr="00134C83">
        <w:rPr>
          <w:rFonts w:ascii="Times New Roman" w:eastAsia="Times New Roman" w:hAnsi="Times New Roman" w:cs="Times New Roman"/>
          <w:sz w:val="24"/>
          <w:szCs w:val="24"/>
        </w:rPr>
        <w:br/>
        <w:t>1. Garis kaki (2)</w:t>
      </w:r>
      <w:proofErr w:type="gramStart"/>
      <w:r w:rsidRPr="00134C83">
        <w:rPr>
          <w:rFonts w:ascii="Times New Roman" w:eastAsia="Times New Roman" w:hAnsi="Times New Roman" w:cs="Times New Roman"/>
          <w:sz w:val="24"/>
          <w:szCs w:val="24"/>
        </w:rPr>
        <w:t>  tambahkan</w:t>
      </w:r>
      <w:proofErr w:type="gramEnd"/>
      <w:r w:rsidRPr="00134C83">
        <w:rPr>
          <w:rFonts w:ascii="Times New Roman" w:eastAsia="Times New Roman" w:hAnsi="Times New Roman" w:cs="Times New Roman"/>
          <w:sz w:val="24"/>
          <w:szCs w:val="24"/>
        </w:rPr>
        <w:t xml:space="preserve"> ke samping kanan dan kiri 2cm.</w:t>
      </w:r>
      <w:r w:rsidRPr="00134C83">
        <w:rPr>
          <w:rFonts w:ascii="Times New Roman" w:eastAsia="Times New Roman" w:hAnsi="Times New Roman" w:cs="Times New Roman"/>
          <w:sz w:val="24"/>
          <w:szCs w:val="24"/>
        </w:rPr>
        <w:br/>
        <w:t xml:space="preserve">2. </w:t>
      </w:r>
      <w:proofErr w:type="gramStart"/>
      <w:r w:rsidRPr="00134C83">
        <w:rPr>
          <w:rFonts w:ascii="Times New Roman" w:eastAsia="Times New Roman" w:hAnsi="Times New Roman" w:cs="Times New Roman"/>
          <w:sz w:val="24"/>
          <w:szCs w:val="24"/>
        </w:rPr>
        <w:t>Garis lutut (4) tambah ke kanan dan kiri 2,5cm</w:t>
      </w:r>
      <w:r w:rsidRPr="00134C83">
        <w:rPr>
          <w:rFonts w:ascii="Times New Roman" w:eastAsia="Times New Roman" w:hAnsi="Times New Roman" w:cs="Times New Roman"/>
          <w:sz w:val="24"/>
          <w:szCs w:val="24"/>
        </w:rPr>
        <w:br/>
        <w:t>3.</w:t>
      </w:r>
      <w:proofErr w:type="gramEnd"/>
      <w:r w:rsidRPr="00134C83">
        <w:rPr>
          <w:rFonts w:ascii="Times New Roman" w:eastAsia="Times New Roman" w:hAnsi="Times New Roman" w:cs="Times New Roman"/>
          <w:sz w:val="24"/>
          <w:szCs w:val="24"/>
        </w:rPr>
        <w:t xml:space="preserve"> Garis paha (3) tambah kanan dan kiri 3cm</w:t>
      </w:r>
      <w:proofErr w:type="gramStart"/>
      <w:r w:rsidRPr="00134C83">
        <w:rPr>
          <w:rFonts w:ascii="Times New Roman" w:eastAsia="Times New Roman" w:hAnsi="Times New Roman" w:cs="Times New Roman"/>
          <w:sz w:val="24"/>
          <w:szCs w:val="24"/>
        </w:rPr>
        <w:t>.</w:t>
      </w:r>
      <w:proofErr w:type="gramEnd"/>
      <w:r w:rsidRPr="00134C83">
        <w:rPr>
          <w:rFonts w:ascii="Times New Roman" w:eastAsia="Times New Roman" w:hAnsi="Times New Roman" w:cs="Times New Roman"/>
          <w:sz w:val="24"/>
          <w:szCs w:val="24"/>
        </w:rPr>
        <w:br/>
        <w:t xml:space="preserve">4. Garis pinggang (1) dari C1 ke C = 6 atau 7cm, disini saya tambahkan 6cm </w:t>
      </w:r>
      <w:r w:rsidRPr="00134C83">
        <w:rPr>
          <w:rFonts w:ascii="Times New Roman" w:eastAsia="Times New Roman" w:hAnsi="Times New Roman" w:cs="Times New Roman"/>
          <w:sz w:val="24"/>
          <w:szCs w:val="24"/>
        </w:rPr>
        <w:br/>
        <w:t>Selanjutnya kita hubungkan dulu semua titik yg telah kita buat tadi. lihat gambar di bawah ini:</w:t>
      </w:r>
      <w:r w:rsidRPr="00134C83">
        <w:rPr>
          <w:rFonts w:ascii="Times New Roman" w:eastAsia="Times New Roman" w:hAnsi="Times New Roman" w:cs="Times New Roman"/>
          <w:sz w:val="24"/>
          <w:szCs w:val="24"/>
        </w:rPr>
        <w:br/>
        <w:t>5. Dari C ke D adalah 1/4 lingkar pinggang ditambah 1cm</w:t>
      </w:r>
      <w:r w:rsidRPr="00134C83">
        <w:rPr>
          <w:rFonts w:ascii="Times New Roman" w:eastAsia="Times New Roman" w:hAnsi="Times New Roman" w:cs="Times New Roman"/>
          <w:sz w:val="24"/>
          <w:szCs w:val="24"/>
        </w:rPr>
        <w:br/>
        <w:t>-tambah lagi 2cm untk kupnat (cowo)</w:t>
      </w:r>
      <w:r w:rsidRPr="00134C83">
        <w:rPr>
          <w:rFonts w:ascii="Times New Roman" w:eastAsia="Times New Roman" w:hAnsi="Times New Roman" w:cs="Times New Roman"/>
          <w:sz w:val="24"/>
          <w:szCs w:val="24"/>
        </w:rPr>
        <w:br/>
        <w:t>-tambah lagi 3cm untk kupnat (cewe)</w:t>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p>
    <w:p w:rsidR="00134C83" w:rsidRPr="00134C83" w:rsidRDefault="00134C83" w:rsidP="00D504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2AE16A1C" wp14:editId="24B07AE8">
            <wp:extent cx="3806190" cy="2487930"/>
            <wp:effectExtent l="0" t="0" r="3810" b="7620"/>
            <wp:docPr id="6" name="Picture 6" descr="https://4.bp.blogspot.com/-wESerVy7hiE/V9ujdU3xkBI/AAAAAAAAANE/m-5lsUTg86cPe0WFlsWVvbz4lDW_jljIACLcB/s400/polacelana-5.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4.bp.blogspot.com/-wESerVy7hiE/V9ujdU3xkBI/AAAAAAAAANE/m-5lsUTg86cPe0WFlsWVvbz4lDW_jljIACLcB/s400/polacelana-5.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06190" cy="2487930"/>
                    </a:xfrm>
                    <a:prstGeom prst="rect">
                      <a:avLst/>
                    </a:prstGeom>
                    <a:noFill/>
                    <a:ln>
                      <a:noFill/>
                    </a:ln>
                  </pic:spPr>
                </pic:pic>
              </a:graphicData>
            </a:graphic>
          </wp:inline>
        </w:drawing>
      </w:r>
    </w:p>
    <w:p w:rsidR="00134C83" w:rsidRPr="00134C83" w:rsidRDefault="00134C83" w:rsidP="00D50440">
      <w:pPr>
        <w:spacing w:after="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t xml:space="preserve">  </w:t>
      </w:r>
    </w:p>
    <w:p w:rsidR="00134C83" w:rsidRPr="00134C83" w:rsidRDefault="00134C83" w:rsidP="00D50440">
      <w:pPr>
        <w:spacing w:after="24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t xml:space="preserve">Jika sudah, sisihkan dulu </w:t>
      </w:r>
      <w:r w:rsidRPr="00134C83">
        <w:rPr>
          <w:rFonts w:ascii="Times New Roman" w:eastAsia="Times New Roman" w:hAnsi="Times New Roman" w:cs="Times New Roman"/>
          <w:b/>
          <w:bCs/>
          <w:sz w:val="24"/>
          <w:szCs w:val="24"/>
        </w:rPr>
        <w:t xml:space="preserve">pola celana </w:t>
      </w:r>
      <w:r w:rsidRPr="00134C83">
        <w:rPr>
          <w:rFonts w:ascii="Times New Roman" w:eastAsia="Times New Roman" w:hAnsi="Times New Roman" w:cs="Times New Roman"/>
          <w:sz w:val="24"/>
          <w:szCs w:val="24"/>
        </w:rPr>
        <w:t xml:space="preserve">bagian depan untk mempermudah proses selanjutnya yaitu </w:t>
      </w:r>
      <w:r w:rsidRPr="00134C83">
        <w:rPr>
          <w:rFonts w:ascii="Times New Roman" w:eastAsia="Times New Roman" w:hAnsi="Times New Roman" w:cs="Times New Roman"/>
          <w:b/>
          <w:bCs/>
          <w:sz w:val="24"/>
          <w:szCs w:val="24"/>
        </w:rPr>
        <w:t>membuat</w:t>
      </w:r>
      <w:r w:rsidRPr="00134C83">
        <w:rPr>
          <w:rFonts w:ascii="Times New Roman" w:eastAsia="Times New Roman" w:hAnsi="Times New Roman" w:cs="Times New Roman"/>
          <w:sz w:val="24"/>
          <w:szCs w:val="24"/>
        </w:rPr>
        <w:t xml:space="preserve"> kerung pisak, kupnat dan (kantong belakang untk </w:t>
      </w:r>
      <w:r w:rsidRPr="00134C83">
        <w:rPr>
          <w:rFonts w:ascii="Times New Roman" w:eastAsia="Times New Roman" w:hAnsi="Times New Roman" w:cs="Times New Roman"/>
          <w:b/>
          <w:bCs/>
          <w:sz w:val="24"/>
          <w:szCs w:val="24"/>
        </w:rPr>
        <w:t>celana</w:t>
      </w:r>
      <w:r w:rsidRPr="00134C83">
        <w:rPr>
          <w:rFonts w:ascii="Times New Roman" w:eastAsia="Times New Roman" w:hAnsi="Times New Roman" w:cs="Times New Roman"/>
          <w:sz w:val="24"/>
          <w:szCs w:val="24"/>
        </w:rPr>
        <w:t xml:space="preserve"> cowok). </w:t>
      </w:r>
      <w:proofErr w:type="gramStart"/>
      <w:r w:rsidRPr="00134C83">
        <w:rPr>
          <w:rFonts w:ascii="Times New Roman" w:eastAsia="Times New Roman" w:hAnsi="Times New Roman" w:cs="Times New Roman"/>
          <w:sz w:val="24"/>
          <w:szCs w:val="24"/>
        </w:rPr>
        <w:t>jangan</w:t>
      </w:r>
      <w:proofErr w:type="gramEnd"/>
      <w:r w:rsidRPr="00134C83">
        <w:rPr>
          <w:rFonts w:ascii="Times New Roman" w:eastAsia="Times New Roman" w:hAnsi="Times New Roman" w:cs="Times New Roman"/>
          <w:sz w:val="24"/>
          <w:szCs w:val="24"/>
        </w:rPr>
        <w:t xml:space="preserve"> lupa garis paha dihubungkan lagi. </w:t>
      </w:r>
      <w:proofErr w:type="gramStart"/>
      <w:r w:rsidRPr="00134C83">
        <w:rPr>
          <w:rFonts w:ascii="Times New Roman" w:eastAsia="Times New Roman" w:hAnsi="Times New Roman" w:cs="Times New Roman"/>
          <w:i/>
          <w:iCs/>
          <w:color w:val="0000FF"/>
          <w:sz w:val="24"/>
          <w:szCs w:val="24"/>
        </w:rPr>
        <w:t>lihat</w:t>
      </w:r>
      <w:proofErr w:type="gramEnd"/>
      <w:r w:rsidRPr="00134C83">
        <w:rPr>
          <w:rFonts w:ascii="Times New Roman" w:eastAsia="Times New Roman" w:hAnsi="Times New Roman" w:cs="Times New Roman"/>
          <w:i/>
          <w:iCs/>
          <w:color w:val="0000FF"/>
          <w:sz w:val="24"/>
          <w:szCs w:val="24"/>
        </w:rPr>
        <w:t xml:space="preserve"> gambar dibawah ini:</w:t>
      </w:r>
    </w:p>
    <w:p w:rsidR="00134C83" w:rsidRPr="00134C83" w:rsidRDefault="00134C83" w:rsidP="00D50440">
      <w:pPr>
        <w:spacing w:after="0" w:line="240" w:lineRule="auto"/>
        <w:rPr>
          <w:rFonts w:ascii="Times New Roman" w:eastAsia="Times New Roman" w:hAnsi="Times New Roman" w:cs="Times New Roman"/>
          <w:sz w:val="24"/>
          <w:szCs w:val="24"/>
        </w:rPr>
      </w:pPr>
    </w:p>
    <w:p w:rsidR="00134C83" w:rsidRPr="00134C83" w:rsidRDefault="00134C83" w:rsidP="00D504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14:anchorId="2167DBBE" wp14:editId="2865CA1D">
            <wp:extent cx="3051810" cy="2339340"/>
            <wp:effectExtent l="0" t="0" r="0" b="3810"/>
            <wp:docPr id="5" name="Picture 5" descr="https://4.bp.blogspot.com/-u2uskSvlRd0/V9um7wRS9SI/AAAAAAAAANM/DIWJrmce8Zc5RgC5QGITJnfdOrzbGVS7gCLcB/s320/polacelana-6.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4.bp.blogspot.com/-u2uskSvlRd0/V9um7wRS9SI/AAAAAAAAANM/DIWJrmce8Zc5RgC5QGITJnfdOrzbGVS7gCLcB/s320/polacelana-6.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51810" cy="2339340"/>
                    </a:xfrm>
                    <a:prstGeom prst="rect">
                      <a:avLst/>
                    </a:prstGeom>
                    <a:noFill/>
                    <a:ln>
                      <a:noFill/>
                    </a:ln>
                  </pic:spPr>
                </pic:pic>
              </a:graphicData>
            </a:graphic>
          </wp:inline>
        </w:drawing>
      </w:r>
    </w:p>
    <w:p w:rsidR="00134C83" w:rsidRPr="00134C83" w:rsidRDefault="00134C83" w:rsidP="00D50440">
      <w:pPr>
        <w:spacing w:after="0" w:line="240" w:lineRule="auto"/>
        <w:rPr>
          <w:rFonts w:ascii="Times New Roman" w:eastAsia="Times New Roman" w:hAnsi="Times New Roman" w:cs="Times New Roman"/>
          <w:sz w:val="24"/>
          <w:szCs w:val="24"/>
        </w:rPr>
      </w:pPr>
    </w:p>
    <w:p w:rsidR="00134C83" w:rsidRPr="00134C83" w:rsidRDefault="00134C83" w:rsidP="00D50440">
      <w:pPr>
        <w:spacing w:after="24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br/>
        <w:t> </w:t>
      </w:r>
      <w:proofErr w:type="gramStart"/>
      <w:r w:rsidRPr="00134C83">
        <w:rPr>
          <w:rFonts w:ascii="Times New Roman" w:eastAsia="Times New Roman" w:hAnsi="Times New Roman" w:cs="Times New Roman"/>
          <w:sz w:val="24"/>
          <w:szCs w:val="24"/>
        </w:rPr>
        <w:t xml:space="preserve">Pekerjaan kita </w:t>
      </w:r>
      <w:hyperlink r:id="rId21" w:history="1">
        <w:r w:rsidRPr="00134C83">
          <w:rPr>
            <w:rFonts w:ascii="Times New Roman" w:eastAsia="Times New Roman" w:hAnsi="Times New Roman" w:cs="Times New Roman"/>
            <w:b/>
            <w:bCs/>
            <w:color w:val="0000FF"/>
            <w:sz w:val="24"/>
            <w:szCs w:val="24"/>
            <w:u w:val="single"/>
          </w:rPr>
          <w:t>membuat pola celana panjang</w:t>
        </w:r>
      </w:hyperlink>
      <w:r w:rsidRPr="00134C83">
        <w:rPr>
          <w:rFonts w:ascii="Times New Roman" w:eastAsia="Times New Roman" w:hAnsi="Times New Roman" w:cs="Times New Roman"/>
          <w:sz w:val="24"/>
          <w:szCs w:val="24"/>
        </w:rPr>
        <w:t xml:space="preserve"> bagian belakang hampir selesai.</w:t>
      </w:r>
      <w:proofErr w:type="gramEnd"/>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t>1. Dari C ke E turun 17cm untuk batas pinggul, tarik garis lurus ke F</w:t>
      </w:r>
      <w:proofErr w:type="gramStart"/>
      <w:r w:rsidRPr="00134C83">
        <w:rPr>
          <w:rFonts w:ascii="Times New Roman" w:eastAsia="Times New Roman" w:hAnsi="Times New Roman" w:cs="Times New Roman"/>
          <w:sz w:val="24"/>
          <w:szCs w:val="24"/>
        </w:rPr>
        <w:t>.</w:t>
      </w:r>
      <w:proofErr w:type="gramEnd"/>
      <w:r w:rsidRPr="00134C83">
        <w:rPr>
          <w:rFonts w:ascii="Times New Roman" w:eastAsia="Times New Roman" w:hAnsi="Times New Roman" w:cs="Times New Roman"/>
          <w:sz w:val="24"/>
          <w:szCs w:val="24"/>
        </w:rPr>
        <w:br/>
        <w:t>2. Dari E ke F adalah 1/4 lingkar pinggul = 90:4= 22,5cm di tambah 1cm = 23,5cm</w:t>
      </w:r>
      <w:r w:rsidRPr="00134C83">
        <w:rPr>
          <w:rFonts w:ascii="Times New Roman" w:eastAsia="Times New Roman" w:hAnsi="Times New Roman" w:cs="Times New Roman"/>
          <w:sz w:val="24"/>
          <w:szCs w:val="24"/>
        </w:rPr>
        <w:br/>
        <w:t>3. Tarik garis lurus dari D melewati titik F, (lihat garis warna hitam</w:t>
      </w:r>
      <w:proofErr w:type="gramStart"/>
      <w:r w:rsidRPr="00134C83">
        <w:rPr>
          <w:rFonts w:ascii="Times New Roman" w:eastAsia="Times New Roman" w:hAnsi="Times New Roman" w:cs="Times New Roman"/>
          <w:sz w:val="24"/>
          <w:szCs w:val="24"/>
        </w:rPr>
        <w:t>)</w:t>
      </w:r>
      <w:proofErr w:type="gramEnd"/>
      <w:r w:rsidRPr="00134C83">
        <w:rPr>
          <w:rFonts w:ascii="Times New Roman" w:eastAsia="Times New Roman" w:hAnsi="Times New Roman" w:cs="Times New Roman"/>
          <w:sz w:val="24"/>
          <w:szCs w:val="24"/>
        </w:rPr>
        <w:br/>
        <w:t xml:space="preserve">4. </w:t>
      </w:r>
      <w:proofErr w:type="gramStart"/>
      <w:r w:rsidRPr="00134C83">
        <w:rPr>
          <w:rFonts w:ascii="Times New Roman" w:eastAsia="Times New Roman" w:hAnsi="Times New Roman" w:cs="Times New Roman"/>
          <w:sz w:val="24"/>
          <w:szCs w:val="24"/>
        </w:rPr>
        <w:t>Kita tinggal menghubungkan garis lurus dari D ke F di lanjutkan garis lengkung dari F ke G.</w:t>
      </w:r>
      <w:proofErr w:type="gramEnd"/>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proofErr w:type="gramStart"/>
      <w:r w:rsidRPr="00134C83">
        <w:rPr>
          <w:rFonts w:ascii="Times New Roman" w:eastAsia="Times New Roman" w:hAnsi="Times New Roman" w:cs="Times New Roman"/>
          <w:sz w:val="24"/>
          <w:szCs w:val="24"/>
        </w:rPr>
        <w:t>Alhamdulillah selesai sudah tinggal membuat garis kupnat dan kantong belakang.</w:t>
      </w:r>
      <w:proofErr w:type="gramEnd"/>
      <w:r w:rsidRPr="00134C83">
        <w:rPr>
          <w:rFonts w:ascii="Times New Roman" w:eastAsia="Times New Roman" w:hAnsi="Times New Roman" w:cs="Times New Roman"/>
          <w:sz w:val="24"/>
          <w:szCs w:val="24"/>
        </w:rPr>
        <w:br/>
      </w:r>
      <w:proofErr w:type="gramStart"/>
      <w:r w:rsidRPr="00134C83">
        <w:rPr>
          <w:rFonts w:ascii="Times New Roman" w:eastAsia="Times New Roman" w:hAnsi="Times New Roman" w:cs="Times New Roman"/>
          <w:sz w:val="24"/>
          <w:szCs w:val="24"/>
        </w:rPr>
        <w:t>ngopi</w:t>
      </w:r>
      <w:proofErr w:type="gramEnd"/>
      <w:r w:rsidRPr="00134C83">
        <w:rPr>
          <w:rFonts w:ascii="Times New Roman" w:eastAsia="Times New Roman" w:hAnsi="Times New Roman" w:cs="Times New Roman"/>
          <w:sz w:val="24"/>
          <w:szCs w:val="24"/>
        </w:rPr>
        <w:t xml:space="preserve"> duluuuuuuuuuu......</w:t>
      </w:r>
      <w:r w:rsidRPr="00134C83">
        <w:rPr>
          <w:rFonts w:ascii="Times New Roman" w:eastAsia="Times New Roman" w:hAnsi="Times New Roman" w:cs="Times New Roman"/>
          <w:sz w:val="24"/>
          <w:szCs w:val="24"/>
        </w:rPr>
        <w:br/>
        <w:t>Ngopi sudah, istirahat sudah (2 hari) saatnya lanjuuuuttt....</w:t>
      </w:r>
      <w:r w:rsidRPr="00134C83">
        <w:rPr>
          <w:rFonts w:ascii="Times New Roman" w:eastAsia="Times New Roman" w:hAnsi="Times New Roman" w:cs="Times New Roman"/>
          <w:sz w:val="24"/>
          <w:szCs w:val="24"/>
        </w:rPr>
        <w:br/>
        <w:t xml:space="preserve">Tinggal kasih tanda aja koq, buat tanda kupnat </w:t>
      </w:r>
      <w:proofErr w:type="gramStart"/>
      <w:r w:rsidRPr="00134C83">
        <w:rPr>
          <w:rFonts w:ascii="Times New Roman" w:eastAsia="Times New Roman" w:hAnsi="Times New Roman" w:cs="Times New Roman"/>
          <w:sz w:val="24"/>
          <w:szCs w:val="24"/>
        </w:rPr>
        <w:t>sama</w:t>
      </w:r>
      <w:proofErr w:type="gramEnd"/>
      <w:r w:rsidRPr="00134C83">
        <w:rPr>
          <w:rFonts w:ascii="Times New Roman" w:eastAsia="Times New Roman" w:hAnsi="Times New Roman" w:cs="Times New Roman"/>
          <w:sz w:val="24"/>
          <w:szCs w:val="24"/>
        </w:rPr>
        <w:t xml:space="preserve"> kantong belakang untuk cowo. </w:t>
      </w:r>
      <w:proofErr w:type="gramStart"/>
      <w:r w:rsidRPr="00134C83">
        <w:rPr>
          <w:rFonts w:ascii="Times New Roman" w:eastAsia="Times New Roman" w:hAnsi="Times New Roman" w:cs="Times New Roman"/>
          <w:sz w:val="24"/>
          <w:szCs w:val="24"/>
        </w:rPr>
        <w:t>Karena kalau untuk cwe biasanya gak pake kantong belakang.</w:t>
      </w:r>
      <w:proofErr w:type="gramEnd"/>
      <w:r w:rsidRPr="00134C83">
        <w:rPr>
          <w:rFonts w:ascii="Times New Roman" w:eastAsia="Times New Roman" w:hAnsi="Times New Roman" w:cs="Times New Roman"/>
          <w:sz w:val="24"/>
          <w:szCs w:val="24"/>
        </w:rPr>
        <w:br/>
      </w:r>
      <w:proofErr w:type="gramStart"/>
      <w:r w:rsidRPr="00134C83">
        <w:rPr>
          <w:rFonts w:ascii="Times New Roman" w:eastAsia="Times New Roman" w:hAnsi="Times New Roman" w:cs="Times New Roman"/>
          <w:sz w:val="24"/>
          <w:szCs w:val="24"/>
        </w:rPr>
        <w:t>cap</w:t>
      </w:r>
      <w:proofErr w:type="gramEnd"/>
      <w:r w:rsidRPr="00134C83">
        <w:rPr>
          <w:rFonts w:ascii="Times New Roman" w:eastAsia="Times New Roman" w:hAnsi="Times New Roman" w:cs="Times New Roman"/>
          <w:sz w:val="24"/>
          <w:szCs w:val="24"/>
        </w:rPr>
        <w:t xml:space="preserve"> cuuuussss,,, lihat gambar di bawaah iniii....</w:t>
      </w:r>
      <w:r w:rsidRPr="00134C83">
        <w:rPr>
          <w:rFonts w:ascii="Times New Roman" w:eastAsia="Times New Roman" w:hAnsi="Times New Roman" w:cs="Times New Roman"/>
          <w:sz w:val="24"/>
          <w:szCs w:val="24"/>
        </w:rPr>
        <w:br/>
        <w:t xml:space="preserve">Untuk </w:t>
      </w:r>
      <w:r w:rsidRPr="00134C83">
        <w:rPr>
          <w:rFonts w:ascii="Times New Roman" w:eastAsia="Times New Roman" w:hAnsi="Times New Roman" w:cs="Times New Roman"/>
          <w:b/>
          <w:bCs/>
          <w:sz w:val="24"/>
          <w:szCs w:val="24"/>
        </w:rPr>
        <w:t xml:space="preserve">celana pria </w:t>
      </w:r>
      <w:r w:rsidRPr="00134C83">
        <w:rPr>
          <w:rFonts w:ascii="Times New Roman" w:eastAsia="Times New Roman" w:hAnsi="Times New Roman" w:cs="Times New Roman"/>
          <w:sz w:val="24"/>
          <w:szCs w:val="24"/>
        </w:rPr>
        <w:t>biasanya kupnat cuma saya kasih lebar 2cm dan panjang kupnat 6 atau 7cm saja, krna hanya ngepas sampai batas kantong/saku blk</w:t>
      </w:r>
      <w:proofErr w:type="gramStart"/>
      <w:r w:rsidRPr="00134C83">
        <w:rPr>
          <w:rFonts w:ascii="Times New Roman" w:eastAsia="Times New Roman" w:hAnsi="Times New Roman" w:cs="Times New Roman"/>
          <w:sz w:val="24"/>
          <w:szCs w:val="24"/>
        </w:rPr>
        <w:t>.</w:t>
      </w:r>
      <w:proofErr w:type="gramEnd"/>
      <w:r w:rsidRPr="00134C83">
        <w:rPr>
          <w:rFonts w:ascii="Times New Roman" w:eastAsia="Times New Roman" w:hAnsi="Times New Roman" w:cs="Times New Roman"/>
          <w:sz w:val="24"/>
          <w:szCs w:val="24"/>
        </w:rPr>
        <w:br/>
        <w:t xml:space="preserve">Titik </w:t>
      </w:r>
      <w:r w:rsidRPr="00134C83">
        <w:rPr>
          <w:rFonts w:ascii="Times New Roman" w:eastAsia="Times New Roman" w:hAnsi="Times New Roman" w:cs="Times New Roman"/>
          <w:b/>
          <w:bCs/>
          <w:sz w:val="24"/>
          <w:szCs w:val="24"/>
        </w:rPr>
        <w:t xml:space="preserve">t </w:t>
      </w:r>
      <w:r w:rsidRPr="00134C83">
        <w:rPr>
          <w:rFonts w:ascii="Times New Roman" w:eastAsia="Times New Roman" w:hAnsi="Times New Roman" w:cs="Times New Roman"/>
          <w:sz w:val="24"/>
          <w:szCs w:val="24"/>
        </w:rPr>
        <w:t xml:space="preserve">tengah-tengah antara titik </w:t>
      </w:r>
      <w:r w:rsidRPr="00134C83">
        <w:rPr>
          <w:rFonts w:ascii="Times New Roman" w:eastAsia="Times New Roman" w:hAnsi="Times New Roman" w:cs="Times New Roman"/>
          <w:b/>
          <w:bCs/>
          <w:sz w:val="24"/>
          <w:szCs w:val="24"/>
        </w:rPr>
        <w:t xml:space="preserve">C </w:t>
      </w:r>
      <w:r w:rsidRPr="00134C83">
        <w:rPr>
          <w:rFonts w:ascii="Times New Roman" w:eastAsia="Times New Roman" w:hAnsi="Times New Roman" w:cs="Times New Roman"/>
          <w:sz w:val="24"/>
          <w:szCs w:val="24"/>
        </w:rPr>
        <w:t xml:space="preserve">dan </w:t>
      </w:r>
      <w:r w:rsidRPr="00134C83">
        <w:rPr>
          <w:rFonts w:ascii="Times New Roman" w:eastAsia="Times New Roman" w:hAnsi="Times New Roman" w:cs="Times New Roman"/>
          <w:b/>
          <w:bCs/>
          <w:sz w:val="24"/>
          <w:szCs w:val="24"/>
        </w:rPr>
        <w:t xml:space="preserve">D </w:t>
      </w:r>
      <w:r w:rsidRPr="00134C83">
        <w:rPr>
          <w:rFonts w:ascii="Times New Roman" w:eastAsia="Times New Roman" w:hAnsi="Times New Roman" w:cs="Times New Roman"/>
          <w:sz w:val="24"/>
          <w:szCs w:val="24"/>
        </w:rPr>
        <w:t>kemudian kesamping 2cm dan kebawah 7cm.</w:t>
      </w:r>
      <w:r w:rsidRPr="00134C83">
        <w:rPr>
          <w:rFonts w:ascii="Times New Roman" w:eastAsia="Times New Roman" w:hAnsi="Times New Roman" w:cs="Times New Roman"/>
          <w:sz w:val="24"/>
          <w:szCs w:val="24"/>
        </w:rPr>
        <w:br/>
        <w:t xml:space="preserve">klo tamppilan gambar kurang jelas tinggal di zoom aja yah.. </w:t>
      </w:r>
      <w:proofErr w:type="gramStart"/>
      <w:r w:rsidRPr="00134C83">
        <w:rPr>
          <w:rFonts w:ascii="Times New Roman" w:eastAsia="Times New Roman" w:hAnsi="Times New Roman" w:cs="Times New Roman"/>
          <w:sz w:val="24"/>
          <w:szCs w:val="24"/>
        </w:rPr>
        <w:t>sudah</w:t>
      </w:r>
      <w:proofErr w:type="gramEnd"/>
      <w:r w:rsidRPr="00134C83">
        <w:rPr>
          <w:rFonts w:ascii="Times New Roman" w:eastAsia="Times New Roman" w:hAnsi="Times New Roman" w:cs="Times New Roman"/>
          <w:sz w:val="24"/>
          <w:szCs w:val="24"/>
        </w:rPr>
        <w:t xml:space="preserve"> sya kasih ukurannya.</w:t>
      </w:r>
      <w:r w:rsidRPr="00134C83">
        <w:rPr>
          <w:rFonts w:ascii="Times New Roman" w:eastAsia="Times New Roman" w:hAnsi="Times New Roman" w:cs="Times New Roman"/>
          <w:sz w:val="24"/>
          <w:szCs w:val="24"/>
        </w:rPr>
        <w:br/>
        <w:t xml:space="preserve">Untuk wanita caranya </w:t>
      </w:r>
      <w:proofErr w:type="gramStart"/>
      <w:r w:rsidRPr="00134C83">
        <w:rPr>
          <w:rFonts w:ascii="Times New Roman" w:eastAsia="Times New Roman" w:hAnsi="Times New Roman" w:cs="Times New Roman"/>
          <w:sz w:val="24"/>
          <w:szCs w:val="24"/>
        </w:rPr>
        <w:t>sama</w:t>
      </w:r>
      <w:proofErr w:type="gramEnd"/>
      <w:r w:rsidRPr="00134C83">
        <w:rPr>
          <w:rFonts w:ascii="Times New Roman" w:eastAsia="Times New Roman" w:hAnsi="Times New Roman" w:cs="Times New Roman"/>
          <w:sz w:val="24"/>
          <w:szCs w:val="24"/>
        </w:rPr>
        <w:t>, hanya beda di lebar sama panjang kupnat. Jika sudah di kasih tanda, tingga kita potong saja, caranya sprti pada bagian depan, jangan lupa tambahkan kampuh untuk jahiatan, keliling kurang lebih 1,5cm dan bagian bawah lebih lebar sekita 5 atau 4cm untuk lipatan.</w:t>
      </w:r>
      <w:r w:rsidRPr="00134C83">
        <w:rPr>
          <w:rFonts w:ascii="Times New Roman" w:eastAsia="Times New Roman" w:hAnsi="Times New Roman" w:cs="Times New Roman"/>
          <w:sz w:val="24"/>
          <w:szCs w:val="24"/>
        </w:rPr>
        <w:br/>
        <w:t xml:space="preserve">Nah yg terakhit tinggal bagi sisa kain dari potongan </w:t>
      </w:r>
      <w:r w:rsidRPr="00134C83">
        <w:rPr>
          <w:rFonts w:ascii="Times New Roman" w:eastAsia="Times New Roman" w:hAnsi="Times New Roman" w:cs="Times New Roman"/>
          <w:b/>
          <w:bCs/>
          <w:sz w:val="24"/>
          <w:szCs w:val="24"/>
        </w:rPr>
        <w:t xml:space="preserve">pola celana </w:t>
      </w:r>
      <w:r w:rsidRPr="00134C83">
        <w:rPr>
          <w:rFonts w:ascii="Times New Roman" w:eastAsia="Times New Roman" w:hAnsi="Times New Roman" w:cs="Times New Roman"/>
          <w:sz w:val="24"/>
          <w:szCs w:val="24"/>
        </w:rPr>
        <w:t>bagian depan dan belakang untuk ban, lapisan kantong depan dan saku bobok belakang juga golbi</w:t>
      </w:r>
      <w:proofErr w:type="gramStart"/>
      <w:r w:rsidRPr="00134C83">
        <w:rPr>
          <w:rFonts w:ascii="Times New Roman" w:eastAsia="Times New Roman" w:hAnsi="Times New Roman" w:cs="Times New Roman"/>
          <w:sz w:val="24"/>
          <w:szCs w:val="24"/>
        </w:rPr>
        <w:t>..</w:t>
      </w:r>
      <w:proofErr w:type="gramEnd"/>
      <w:r w:rsidRPr="00134C83">
        <w:rPr>
          <w:rFonts w:ascii="Times New Roman" w:eastAsia="Times New Roman" w:hAnsi="Times New Roman" w:cs="Times New Roman"/>
          <w:sz w:val="24"/>
          <w:szCs w:val="24"/>
        </w:rPr>
        <w:t xml:space="preserve"> </w:t>
      </w:r>
      <w:proofErr w:type="gramStart"/>
      <w:r w:rsidRPr="00134C83">
        <w:rPr>
          <w:rFonts w:ascii="Times New Roman" w:eastAsia="Times New Roman" w:hAnsi="Times New Roman" w:cs="Times New Roman"/>
          <w:sz w:val="24"/>
          <w:szCs w:val="24"/>
        </w:rPr>
        <w:t>caranya</w:t>
      </w:r>
      <w:proofErr w:type="gramEnd"/>
      <w:r w:rsidRPr="00134C83">
        <w:rPr>
          <w:rFonts w:ascii="Times New Roman" w:eastAsia="Times New Roman" w:hAnsi="Times New Roman" w:cs="Times New Roman"/>
          <w:sz w:val="24"/>
          <w:szCs w:val="24"/>
        </w:rPr>
        <w:t xml:space="preserve"> di kira-kira sendi saja yaaa,,,hehe.</w:t>
      </w:r>
      <w:r w:rsidRPr="00134C83">
        <w:rPr>
          <w:rFonts w:ascii="Times New Roman" w:eastAsia="Times New Roman" w:hAnsi="Times New Roman" w:cs="Times New Roman"/>
          <w:sz w:val="24"/>
          <w:szCs w:val="24"/>
        </w:rPr>
        <w:br/>
      </w:r>
      <w:proofErr w:type="gramStart"/>
      <w:r w:rsidRPr="00134C83">
        <w:rPr>
          <w:rFonts w:ascii="Times New Roman" w:eastAsia="Times New Roman" w:hAnsi="Times New Roman" w:cs="Times New Roman"/>
          <w:sz w:val="24"/>
          <w:szCs w:val="24"/>
        </w:rPr>
        <w:t>coz</w:t>
      </w:r>
      <w:proofErr w:type="gramEnd"/>
      <w:r w:rsidRPr="00134C83">
        <w:rPr>
          <w:rFonts w:ascii="Times New Roman" w:eastAsia="Times New Roman" w:hAnsi="Times New Roman" w:cs="Times New Roman"/>
          <w:sz w:val="24"/>
          <w:szCs w:val="24"/>
        </w:rPr>
        <w:t xml:space="preserve"> udah pingin ganti judul untuk materi yg lain... ok trimakasih untuk kunjungan anda dan nantikan tutorial saya yg akn datang.. Semoga postingan saya mudah difahami dan semoga bermanfaat</w:t>
      </w:r>
      <w:proofErr w:type="gramStart"/>
      <w:r w:rsidRPr="00134C83">
        <w:rPr>
          <w:rFonts w:ascii="Times New Roman" w:eastAsia="Times New Roman" w:hAnsi="Times New Roman" w:cs="Times New Roman"/>
          <w:sz w:val="24"/>
          <w:szCs w:val="24"/>
        </w:rPr>
        <w:t>..Amiin.</w:t>
      </w:r>
      <w:proofErr w:type="gramEnd"/>
      <w:r w:rsidRPr="00134C83">
        <w:rPr>
          <w:rFonts w:ascii="Times New Roman" w:eastAsia="Times New Roman" w:hAnsi="Times New Roman" w:cs="Times New Roman"/>
          <w:sz w:val="24"/>
          <w:szCs w:val="24"/>
        </w:rPr>
        <w:br/>
      </w:r>
    </w:p>
    <w:p w:rsidR="00134C83" w:rsidRPr="00134C83" w:rsidRDefault="00134C83" w:rsidP="00D504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14:anchorId="640775F4" wp14:editId="0D44ED0E">
            <wp:extent cx="6092190" cy="3540760"/>
            <wp:effectExtent l="0" t="0" r="3810" b="2540"/>
            <wp:docPr id="4" name="Picture 4" descr="https://2.bp.blogspot.com/-1ZJdcvHpc3g/V97vacv5ynI/AAAAAAAAANg/j8t10J3Cpf41pOpyi1Zh6k8dW7gWzdCVQCLcB/s640/polacelana-7.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2.bp.blogspot.com/-1ZJdcvHpc3g/V97vacv5ynI/AAAAAAAAANg/j8t10J3Cpf41pOpyi1Zh6k8dW7gWzdCVQCLcB/s640/polacelana-7.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92190" cy="3540760"/>
                    </a:xfrm>
                    <a:prstGeom prst="rect">
                      <a:avLst/>
                    </a:prstGeom>
                    <a:noFill/>
                    <a:ln>
                      <a:noFill/>
                    </a:ln>
                  </pic:spPr>
                </pic:pic>
              </a:graphicData>
            </a:graphic>
          </wp:inline>
        </w:drawing>
      </w:r>
    </w:p>
    <w:p w:rsidR="00134C83" w:rsidRPr="00134C83" w:rsidRDefault="00134C83" w:rsidP="00D50440">
      <w:pPr>
        <w:spacing w:after="24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p>
    <w:p w:rsidR="00134C83" w:rsidRPr="00134C83" w:rsidRDefault="00134C83" w:rsidP="00D50440">
      <w:pPr>
        <w:spacing w:after="240" w:line="240" w:lineRule="auto"/>
        <w:rPr>
          <w:rFonts w:ascii="Times New Roman" w:eastAsia="Times New Roman" w:hAnsi="Times New Roman" w:cs="Times New Roman"/>
          <w:sz w:val="24"/>
          <w:szCs w:val="24"/>
        </w:rPr>
      </w:pP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r w:rsidRPr="00134C83">
        <w:rPr>
          <w:rFonts w:ascii="Times New Roman" w:eastAsia="Times New Roman" w:hAnsi="Times New Roman" w:cs="Times New Roman"/>
          <w:sz w:val="24"/>
          <w:szCs w:val="24"/>
        </w:rPr>
        <w:br/>
      </w:r>
    </w:p>
    <w:p w:rsidR="00EB317A" w:rsidRDefault="00EB317A" w:rsidP="00D50440">
      <w:pPr>
        <w:tabs>
          <w:tab w:val="left" w:pos="938"/>
        </w:tabs>
      </w:pPr>
    </w:p>
    <w:p w:rsidR="00217067" w:rsidRDefault="00217067" w:rsidP="00D50440">
      <w:pPr>
        <w:tabs>
          <w:tab w:val="left" w:pos="938"/>
        </w:tabs>
      </w:pPr>
    </w:p>
    <w:p w:rsidR="00217067" w:rsidRDefault="00217067" w:rsidP="00D50440">
      <w:pPr>
        <w:tabs>
          <w:tab w:val="left" w:pos="938"/>
        </w:tabs>
      </w:pPr>
    </w:p>
    <w:p w:rsidR="00217067" w:rsidRDefault="00217067" w:rsidP="00D50440">
      <w:pPr>
        <w:tabs>
          <w:tab w:val="left" w:pos="938"/>
        </w:tabs>
      </w:pPr>
    </w:p>
    <w:p w:rsidR="00217067" w:rsidRDefault="00217067" w:rsidP="00D50440">
      <w:pPr>
        <w:tabs>
          <w:tab w:val="left" w:pos="938"/>
        </w:tabs>
      </w:pPr>
    </w:p>
    <w:p w:rsidR="00217067" w:rsidRDefault="00217067" w:rsidP="00D50440">
      <w:pPr>
        <w:tabs>
          <w:tab w:val="left" w:pos="938"/>
        </w:tabs>
      </w:pPr>
    </w:p>
    <w:p w:rsidR="00217067" w:rsidRDefault="00217067" w:rsidP="00D50440">
      <w:pPr>
        <w:tabs>
          <w:tab w:val="left" w:pos="938"/>
        </w:tabs>
      </w:pPr>
    </w:p>
    <w:p w:rsidR="00217067" w:rsidRDefault="00217067" w:rsidP="00D50440">
      <w:pPr>
        <w:tabs>
          <w:tab w:val="left" w:pos="938"/>
        </w:tabs>
      </w:pPr>
    </w:p>
    <w:p w:rsidR="00217067" w:rsidRDefault="00217067" w:rsidP="00D50440">
      <w:pPr>
        <w:tabs>
          <w:tab w:val="left" w:pos="938"/>
        </w:tabs>
      </w:pPr>
    </w:p>
    <w:p w:rsidR="00217067" w:rsidRDefault="00217067" w:rsidP="00D50440">
      <w:pPr>
        <w:tabs>
          <w:tab w:val="left" w:pos="938"/>
        </w:tabs>
      </w:pPr>
    </w:p>
    <w:p w:rsidR="00217067" w:rsidRDefault="00217067" w:rsidP="00D50440">
      <w:pPr>
        <w:tabs>
          <w:tab w:val="left" w:pos="938"/>
        </w:tabs>
      </w:pPr>
    </w:p>
    <w:p w:rsidR="00217067" w:rsidRDefault="00217067" w:rsidP="00D50440">
      <w:pPr>
        <w:tabs>
          <w:tab w:val="left" w:pos="938"/>
        </w:tabs>
      </w:pPr>
    </w:p>
    <w:p w:rsidR="00217067" w:rsidRDefault="00217067" w:rsidP="00D50440">
      <w:pPr>
        <w:tabs>
          <w:tab w:val="left" w:pos="938"/>
        </w:tabs>
      </w:pPr>
    </w:p>
    <w:p w:rsidR="00217067" w:rsidRDefault="00217067" w:rsidP="00D50440">
      <w:pPr>
        <w:tabs>
          <w:tab w:val="left" w:pos="938"/>
        </w:tabs>
      </w:pPr>
      <w:r>
        <w:rPr>
          <w:noProof/>
        </w:rPr>
        <w:lastRenderedPageBreak/>
        <w:drawing>
          <wp:inline distT="0" distB="0" distL="0" distR="0">
            <wp:extent cx="5944870" cy="3752699"/>
            <wp:effectExtent l="0" t="0" r="0" b="635"/>
            <wp:docPr id="11" name="Picture 11" descr="Gambar terk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ambar terkai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4870" cy="3752699"/>
                    </a:xfrm>
                    <a:prstGeom prst="rect">
                      <a:avLst/>
                    </a:prstGeom>
                    <a:noFill/>
                    <a:ln>
                      <a:noFill/>
                    </a:ln>
                  </pic:spPr>
                </pic:pic>
              </a:graphicData>
            </a:graphic>
          </wp:inline>
        </w:drawing>
      </w:r>
    </w:p>
    <w:p w:rsidR="004B593E" w:rsidRPr="004B593E" w:rsidRDefault="004B593E" w:rsidP="004B593E">
      <w:pPr>
        <w:spacing w:after="0" w:line="240" w:lineRule="auto"/>
        <w:rPr>
          <w:rFonts w:ascii="Times New Roman" w:eastAsia="Times New Roman" w:hAnsi="Times New Roman" w:cs="Times New Roman"/>
          <w:sz w:val="24"/>
          <w:szCs w:val="24"/>
        </w:rPr>
      </w:pPr>
      <w:hyperlink r:id="rId25" w:history="1">
        <w:r w:rsidRPr="004B593E">
          <w:rPr>
            <w:rFonts w:ascii="Times New Roman" w:eastAsia="Times New Roman" w:hAnsi="Times New Roman" w:cs="Times New Roman"/>
            <w:color w:val="0000FF"/>
            <w:sz w:val="24"/>
            <w:szCs w:val="24"/>
            <w:u w:val="single"/>
          </w:rPr>
          <w:t>Home</w:t>
        </w:r>
      </w:hyperlink>
      <w:r w:rsidRPr="004B593E">
        <w:rPr>
          <w:rFonts w:ascii="Times New Roman" w:eastAsia="Times New Roman" w:hAnsi="Times New Roman" w:cs="Times New Roman"/>
          <w:sz w:val="24"/>
          <w:szCs w:val="24"/>
        </w:rPr>
        <w:t xml:space="preserve"> » </w:t>
      </w:r>
      <w:hyperlink r:id="rId26" w:history="1">
        <w:r w:rsidRPr="004B593E">
          <w:rPr>
            <w:rFonts w:ascii="Times New Roman" w:eastAsia="Times New Roman" w:hAnsi="Times New Roman" w:cs="Times New Roman"/>
            <w:color w:val="0000FF"/>
            <w:sz w:val="24"/>
            <w:szCs w:val="24"/>
            <w:u w:val="single"/>
          </w:rPr>
          <w:t>Inspirasi</w:t>
        </w:r>
      </w:hyperlink>
      <w:r w:rsidRPr="004B593E">
        <w:rPr>
          <w:rFonts w:ascii="Times New Roman" w:eastAsia="Times New Roman" w:hAnsi="Times New Roman" w:cs="Times New Roman"/>
          <w:sz w:val="24"/>
          <w:szCs w:val="24"/>
        </w:rPr>
        <w:t xml:space="preserve"> » </w:t>
      </w:r>
      <w:hyperlink r:id="rId27" w:history="1">
        <w:r w:rsidRPr="004B593E">
          <w:rPr>
            <w:rFonts w:ascii="Times New Roman" w:eastAsia="Times New Roman" w:hAnsi="Times New Roman" w:cs="Times New Roman"/>
            <w:color w:val="0000FF"/>
            <w:sz w:val="24"/>
            <w:szCs w:val="24"/>
            <w:u w:val="single"/>
          </w:rPr>
          <w:t>Kreasi Kain</w:t>
        </w:r>
      </w:hyperlink>
      <w:r w:rsidRPr="004B593E">
        <w:rPr>
          <w:rFonts w:ascii="Times New Roman" w:eastAsia="Times New Roman" w:hAnsi="Times New Roman" w:cs="Times New Roman"/>
          <w:sz w:val="24"/>
          <w:szCs w:val="24"/>
        </w:rPr>
        <w:t xml:space="preserve"> » </w:t>
      </w:r>
      <w:hyperlink r:id="rId28" w:anchor="?&amp;max-results=7" w:history="1">
        <w:r w:rsidRPr="004B593E">
          <w:rPr>
            <w:rFonts w:ascii="Times New Roman" w:eastAsia="Times New Roman" w:hAnsi="Times New Roman" w:cs="Times New Roman"/>
            <w:color w:val="0000FF"/>
            <w:sz w:val="24"/>
            <w:szCs w:val="24"/>
            <w:u w:val="single"/>
          </w:rPr>
          <w:t>Membuat Baju Anak dengan Pola Sederhana</w:t>
        </w:r>
      </w:hyperlink>
      <w:r w:rsidRPr="004B593E">
        <w:rPr>
          <w:rFonts w:ascii="Times New Roman" w:eastAsia="Times New Roman" w:hAnsi="Times New Roman" w:cs="Times New Roman"/>
          <w:sz w:val="24"/>
          <w:szCs w:val="24"/>
        </w:rPr>
        <w:t xml:space="preserve"> </w:t>
      </w:r>
    </w:p>
    <w:bookmarkStart w:id="1" w:name="1622013606996333545"/>
    <w:bookmarkEnd w:id="1"/>
    <w:p w:rsidR="004B593E" w:rsidRPr="004B593E" w:rsidRDefault="004B593E" w:rsidP="004B593E">
      <w:pPr>
        <w:spacing w:after="0" w:line="240" w:lineRule="auto"/>
        <w:rPr>
          <w:rFonts w:ascii="Times New Roman" w:eastAsia="Times New Roman" w:hAnsi="Times New Roman" w:cs="Times New Roman"/>
          <w:sz w:val="24"/>
          <w:szCs w:val="24"/>
        </w:rPr>
      </w:pPr>
      <w:r w:rsidRPr="004B593E">
        <w:rPr>
          <w:rFonts w:ascii="Times New Roman" w:eastAsia="Times New Roman" w:hAnsi="Times New Roman" w:cs="Times New Roman"/>
          <w:sz w:val="24"/>
          <w:szCs w:val="24"/>
        </w:rPr>
        <w:fldChar w:fldCharType="begin"/>
      </w:r>
      <w:r w:rsidRPr="004B593E">
        <w:rPr>
          <w:rFonts w:ascii="Times New Roman" w:eastAsia="Times New Roman" w:hAnsi="Times New Roman" w:cs="Times New Roman"/>
          <w:sz w:val="24"/>
          <w:szCs w:val="24"/>
        </w:rPr>
        <w:instrText xml:space="preserve"> HYPERLINK "https://plus.google.com/113640253384768878192" \o "author profile" </w:instrText>
      </w:r>
      <w:r w:rsidRPr="004B593E">
        <w:rPr>
          <w:rFonts w:ascii="Times New Roman" w:eastAsia="Times New Roman" w:hAnsi="Times New Roman" w:cs="Times New Roman"/>
          <w:sz w:val="24"/>
          <w:szCs w:val="24"/>
        </w:rPr>
        <w:fldChar w:fldCharType="separate"/>
      </w:r>
      <w:r w:rsidRPr="004B593E">
        <w:rPr>
          <w:rFonts w:ascii="Times New Roman" w:eastAsia="Times New Roman" w:hAnsi="Times New Roman" w:cs="Times New Roman"/>
          <w:color w:val="0000FF"/>
          <w:sz w:val="24"/>
          <w:szCs w:val="24"/>
          <w:u w:val="single"/>
        </w:rPr>
        <w:t xml:space="preserve">By Annisa Zalfa </w:t>
      </w:r>
      <w:r w:rsidRPr="004B593E">
        <w:rPr>
          <w:rFonts w:ascii="Times New Roman" w:eastAsia="Times New Roman" w:hAnsi="Times New Roman" w:cs="Times New Roman"/>
          <w:sz w:val="24"/>
          <w:szCs w:val="24"/>
        </w:rPr>
        <w:fldChar w:fldCharType="end"/>
      </w:r>
      <w:r w:rsidRPr="004B593E">
        <w:rPr>
          <w:rFonts w:ascii="Times New Roman" w:eastAsia="Times New Roman" w:hAnsi="Times New Roman" w:cs="Times New Roman"/>
          <w:sz w:val="24"/>
          <w:szCs w:val="24"/>
        </w:rPr>
        <w:t xml:space="preserve">6/09/2016 </w:t>
      </w:r>
      <w:hyperlink r:id="rId29" w:history="1">
        <w:r w:rsidRPr="004B593E">
          <w:rPr>
            <w:rFonts w:ascii="Times New Roman" w:eastAsia="Times New Roman" w:hAnsi="Times New Roman" w:cs="Times New Roman"/>
            <w:color w:val="0000FF"/>
            <w:sz w:val="24"/>
            <w:szCs w:val="24"/>
            <w:u w:val="single"/>
          </w:rPr>
          <w:t>Inspirasi</w:t>
        </w:r>
      </w:hyperlink>
      <w:r w:rsidRPr="004B593E">
        <w:rPr>
          <w:rFonts w:ascii="Times New Roman" w:eastAsia="Times New Roman" w:hAnsi="Times New Roman" w:cs="Times New Roman"/>
          <w:sz w:val="24"/>
          <w:szCs w:val="24"/>
        </w:rPr>
        <w:t xml:space="preserve"> </w:t>
      </w:r>
      <w:hyperlink r:id="rId30" w:history="1">
        <w:r w:rsidRPr="004B593E">
          <w:rPr>
            <w:rFonts w:ascii="Times New Roman" w:eastAsia="Times New Roman" w:hAnsi="Times New Roman" w:cs="Times New Roman"/>
            <w:color w:val="0000FF"/>
            <w:sz w:val="24"/>
            <w:szCs w:val="24"/>
            <w:u w:val="single"/>
          </w:rPr>
          <w:t>Kreasi Kain</w:t>
        </w:r>
      </w:hyperlink>
      <w:r w:rsidRPr="004B593E">
        <w:rPr>
          <w:rFonts w:ascii="Times New Roman" w:eastAsia="Times New Roman" w:hAnsi="Times New Roman" w:cs="Times New Roman"/>
          <w:sz w:val="24"/>
          <w:szCs w:val="24"/>
        </w:rPr>
        <w:t xml:space="preserve"> </w:t>
      </w:r>
    </w:p>
    <w:p w:rsidR="004B593E" w:rsidRPr="004B593E" w:rsidRDefault="004B593E" w:rsidP="004B593E">
      <w:pPr>
        <w:spacing w:before="100" w:beforeAutospacing="1" w:after="100" w:afterAutospacing="1" w:line="240" w:lineRule="auto"/>
        <w:outlineLvl w:val="0"/>
        <w:rPr>
          <w:rFonts w:ascii="Times New Roman" w:eastAsia="Times New Roman" w:hAnsi="Times New Roman" w:cs="Times New Roman"/>
          <w:b/>
          <w:bCs/>
          <w:kern w:val="36"/>
          <w:sz w:val="48"/>
          <w:szCs w:val="48"/>
        </w:rPr>
      </w:pPr>
      <w:hyperlink r:id="rId31" w:history="1">
        <w:r w:rsidRPr="004B593E">
          <w:rPr>
            <w:rFonts w:ascii="Times New Roman" w:eastAsia="Times New Roman" w:hAnsi="Times New Roman" w:cs="Times New Roman"/>
            <w:b/>
            <w:bCs/>
            <w:color w:val="0000FF"/>
            <w:kern w:val="36"/>
            <w:sz w:val="48"/>
            <w:szCs w:val="48"/>
            <w:u w:val="single"/>
          </w:rPr>
          <w:t>Membuat Baju Anak dengan Pola Sederhana</w:t>
        </w:r>
      </w:hyperlink>
      <w:r w:rsidRPr="004B593E">
        <w:rPr>
          <w:rFonts w:ascii="Times New Roman" w:eastAsia="Times New Roman" w:hAnsi="Times New Roman" w:cs="Times New Roman"/>
          <w:b/>
          <w:bCs/>
          <w:kern w:val="36"/>
          <w:sz w:val="48"/>
          <w:szCs w:val="48"/>
        </w:rPr>
        <w:t xml:space="preserve"> </w:t>
      </w:r>
    </w:p>
    <w:p w:rsidR="004B593E" w:rsidRPr="004B593E" w:rsidRDefault="004B593E" w:rsidP="004B593E">
      <w:pPr>
        <w:spacing w:after="240" w:line="240" w:lineRule="auto"/>
        <w:rPr>
          <w:ins w:id="2" w:author="Unknown"/>
          <w:rFonts w:ascii="Times New Roman" w:eastAsia="Times New Roman" w:hAnsi="Times New Roman" w:cs="Times New Roman"/>
          <w:sz w:val="24"/>
          <w:szCs w:val="24"/>
        </w:rPr>
      </w:pPr>
      <w:proofErr w:type="gramStart"/>
      <w:ins w:id="3" w:author="Unknown">
        <w:r w:rsidRPr="004B593E">
          <w:rPr>
            <w:rFonts w:ascii="Times New Roman" w:eastAsia="Times New Roman" w:hAnsi="Times New Roman" w:cs="Times New Roman"/>
            <w:sz w:val="24"/>
            <w:szCs w:val="24"/>
          </w:rPr>
          <w:t>Memiliki buah hati adalah anugerah yang paling indah bagi para orang tua.</w:t>
        </w:r>
        <w:proofErr w:type="gramEnd"/>
        <w:r w:rsidRPr="004B593E">
          <w:rPr>
            <w:rFonts w:ascii="Times New Roman" w:eastAsia="Times New Roman" w:hAnsi="Times New Roman" w:cs="Times New Roman"/>
            <w:sz w:val="24"/>
            <w:szCs w:val="24"/>
          </w:rPr>
          <w:t xml:space="preserve"> Berbagai </w:t>
        </w:r>
        <w:proofErr w:type="gramStart"/>
        <w:r w:rsidRPr="004B593E">
          <w:rPr>
            <w:rFonts w:ascii="Times New Roman" w:eastAsia="Times New Roman" w:hAnsi="Times New Roman" w:cs="Times New Roman"/>
            <w:sz w:val="24"/>
            <w:szCs w:val="24"/>
          </w:rPr>
          <w:t>cara</w:t>
        </w:r>
        <w:proofErr w:type="gramEnd"/>
        <w:r w:rsidRPr="004B593E">
          <w:rPr>
            <w:rFonts w:ascii="Times New Roman" w:eastAsia="Times New Roman" w:hAnsi="Times New Roman" w:cs="Times New Roman"/>
            <w:sz w:val="24"/>
            <w:szCs w:val="24"/>
          </w:rPr>
          <w:t xml:space="preserve"> dilakukan para orang tua untuk menunjukkan kasih sayangnya, misalnya membelikan baju dan perlengkapan lainnya.</w:t>
        </w:r>
      </w:ins>
    </w:p>
    <w:p w:rsidR="004B593E" w:rsidRPr="004B593E" w:rsidRDefault="004B593E" w:rsidP="004B593E">
      <w:pPr>
        <w:spacing w:before="100" w:beforeAutospacing="1" w:after="100" w:afterAutospacing="1" w:line="240" w:lineRule="auto"/>
        <w:outlineLvl w:val="2"/>
        <w:rPr>
          <w:ins w:id="4" w:author="Unknown"/>
          <w:rFonts w:ascii="Times New Roman" w:eastAsia="Times New Roman" w:hAnsi="Times New Roman" w:cs="Times New Roman"/>
          <w:b/>
          <w:bCs/>
          <w:sz w:val="27"/>
          <w:szCs w:val="27"/>
        </w:rPr>
      </w:pPr>
      <w:ins w:id="5" w:author="Unknown">
        <w:r w:rsidRPr="004B593E">
          <w:rPr>
            <w:rFonts w:ascii="Times New Roman" w:eastAsia="Times New Roman" w:hAnsi="Times New Roman" w:cs="Times New Roman"/>
            <w:b/>
            <w:bCs/>
            <w:sz w:val="24"/>
            <w:szCs w:val="24"/>
          </w:rPr>
          <w:t>Baju Anak</w:t>
        </w:r>
      </w:ins>
    </w:p>
    <w:p w:rsidR="004B593E" w:rsidRPr="004B593E" w:rsidRDefault="004B593E" w:rsidP="004B593E">
      <w:pPr>
        <w:spacing w:after="240" w:line="240" w:lineRule="auto"/>
        <w:rPr>
          <w:ins w:id="6" w:author="Unknown"/>
          <w:rFonts w:ascii="Times New Roman" w:eastAsia="Times New Roman" w:hAnsi="Times New Roman" w:cs="Times New Roman"/>
          <w:sz w:val="24"/>
          <w:szCs w:val="24"/>
        </w:rPr>
      </w:pPr>
      <w:proofErr w:type="gramStart"/>
      <w:ins w:id="7" w:author="Unknown">
        <w:r w:rsidRPr="004B593E">
          <w:rPr>
            <w:rFonts w:ascii="Times New Roman" w:eastAsia="Times New Roman" w:hAnsi="Times New Roman" w:cs="Times New Roman"/>
            <w:sz w:val="24"/>
            <w:szCs w:val="24"/>
          </w:rPr>
          <w:t>Berbicara tentang baju, untuk anak perempuan modelnya tentu lebih banyak jika dibandingkan baju anak laki-laki.</w:t>
        </w:r>
        <w:proofErr w:type="gramEnd"/>
        <w:r w:rsidRPr="004B593E">
          <w:rPr>
            <w:rFonts w:ascii="Times New Roman" w:eastAsia="Times New Roman" w:hAnsi="Times New Roman" w:cs="Times New Roman"/>
            <w:sz w:val="24"/>
            <w:szCs w:val="24"/>
          </w:rPr>
          <w:t xml:space="preserve"> Jika hanya membelikan saja, mungkin kita </w:t>
        </w:r>
        <w:proofErr w:type="gramStart"/>
        <w:r w:rsidRPr="004B593E">
          <w:rPr>
            <w:rFonts w:ascii="Times New Roman" w:eastAsia="Times New Roman" w:hAnsi="Times New Roman" w:cs="Times New Roman"/>
            <w:sz w:val="24"/>
            <w:szCs w:val="24"/>
          </w:rPr>
          <w:t>akan</w:t>
        </w:r>
        <w:proofErr w:type="gramEnd"/>
        <w:r w:rsidRPr="004B593E">
          <w:rPr>
            <w:rFonts w:ascii="Times New Roman" w:eastAsia="Times New Roman" w:hAnsi="Times New Roman" w:cs="Times New Roman"/>
            <w:sz w:val="24"/>
            <w:szCs w:val="24"/>
          </w:rPr>
          <w:t xml:space="preserve"> sedikit bosan karena terkadang model dan bahan tidak sesuai dengan apa yang diharapkan. </w:t>
        </w:r>
        <w:proofErr w:type="gramStart"/>
        <w:r w:rsidRPr="004B593E">
          <w:rPr>
            <w:rFonts w:ascii="Times New Roman" w:eastAsia="Times New Roman" w:hAnsi="Times New Roman" w:cs="Times New Roman"/>
            <w:sz w:val="24"/>
            <w:szCs w:val="24"/>
          </w:rPr>
          <w:t>Jika sudah demikian tidak ada salahnya untuk membuat baju anak sendiri .Untuk membuat baju anak pilih jenis kain katun yang lembut misalnya katun jepang dengan ukuran yang agak longgar agar anak merasa nyaman.</w:t>
        </w:r>
        <w:proofErr w:type="gramEnd"/>
      </w:ins>
    </w:p>
    <w:p w:rsidR="004B593E" w:rsidRPr="004B593E" w:rsidRDefault="004B593E" w:rsidP="004B593E">
      <w:pPr>
        <w:spacing w:before="100" w:beforeAutospacing="1" w:after="100" w:afterAutospacing="1" w:line="240" w:lineRule="auto"/>
        <w:outlineLvl w:val="2"/>
        <w:rPr>
          <w:ins w:id="8" w:author="Unknown"/>
          <w:rFonts w:ascii="Times New Roman" w:eastAsia="Times New Roman" w:hAnsi="Times New Roman" w:cs="Times New Roman"/>
          <w:b/>
          <w:bCs/>
          <w:sz w:val="27"/>
          <w:szCs w:val="27"/>
        </w:rPr>
      </w:pPr>
      <w:ins w:id="9" w:author="Unknown">
        <w:r w:rsidRPr="004B593E">
          <w:rPr>
            <w:rFonts w:ascii="Times New Roman" w:eastAsia="Times New Roman" w:hAnsi="Times New Roman" w:cs="Times New Roman"/>
            <w:b/>
            <w:bCs/>
            <w:sz w:val="24"/>
            <w:szCs w:val="24"/>
          </w:rPr>
          <w:t>Menjahit Baju Sendiri</w:t>
        </w:r>
      </w:ins>
    </w:p>
    <w:p w:rsidR="004B593E" w:rsidRPr="004B593E" w:rsidRDefault="004B593E" w:rsidP="004B593E">
      <w:pPr>
        <w:spacing w:after="240" w:line="240" w:lineRule="auto"/>
        <w:rPr>
          <w:ins w:id="10" w:author="Unknown"/>
          <w:rFonts w:ascii="Times New Roman" w:eastAsia="Times New Roman" w:hAnsi="Times New Roman" w:cs="Times New Roman"/>
          <w:sz w:val="24"/>
          <w:szCs w:val="24"/>
        </w:rPr>
      </w:pPr>
      <w:proofErr w:type="gramStart"/>
      <w:ins w:id="11" w:author="Unknown">
        <w:r w:rsidRPr="004B593E">
          <w:rPr>
            <w:rFonts w:ascii="Times New Roman" w:eastAsia="Times New Roman" w:hAnsi="Times New Roman" w:cs="Times New Roman"/>
            <w:sz w:val="24"/>
            <w:szCs w:val="24"/>
          </w:rPr>
          <w:t>Menjahit sendiri baju untuk anak tidaklah mudah jika kita tidak memiliki keterampilan dasar, namun jangan berkecil hati karena keterampilan dan keahlian menjahit bisa kita dapatkan dengan belajar melalui kursus ataupun otodidak.</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Apalagi sekarang banyak tutorial menjahit yang bisa kita dapatkan dari internet, baik itu berupa teks maupun tutorial dari video Youtube.</w:t>
        </w:r>
        <w:proofErr w:type="gramEnd"/>
      </w:ins>
    </w:p>
    <w:p w:rsidR="004B593E" w:rsidRPr="004B593E" w:rsidRDefault="004B593E" w:rsidP="004B593E">
      <w:pPr>
        <w:spacing w:after="0" w:line="240" w:lineRule="auto"/>
        <w:rPr>
          <w:ins w:id="12" w:author="Unknown"/>
          <w:rFonts w:ascii="Times New Roman" w:eastAsia="Times New Roman" w:hAnsi="Times New Roman" w:cs="Times New Roman"/>
          <w:sz w:val="24"/>
          <w:szCs w:val="24"/>
        </w:rPr>
      </w:pPr>
      <w:ins w:id="13" w:author="Unknown">
        <w:r w:rsidRPr="004B593E">
          <w:rPr>
            <w:rFonts w:ascii="Times New Roman" w:eastAsia="Times New Roman" w:hAnsi="Times New Roman" w:cs="Times New Roman"/>
            <w:sz w:val="24"/>
            <w:szCs w:val="24"/>
          </w:rPr>
          <w:br/>
        </w:r>
      </w:ins>
    </w:p>
    <w:p w:rsidR="004B593E" w:rsidRPr="004B593E" w:rsidRDefault="004B593E" w:rsidP="004B593E">
      <w:pPr>
        <w:spacing w:after="240" w:line="240" w:lineRule="auto"/>
        <w:rPr>
          <w:ins w:id="14" w:author="Unknown"/>
          <w:rFonts w:ascii="Times New Roman" w:eastAsia="Times New Roman" w:hAnsi="Times New Roman" w:cs="Times New Roman"/>
          <w:sz w:val="24"/>
          <w:szCs w:val="24"/>
        </w:rPr>
      </w:pPr>
      <w:ins w:id="15" w:author="Unknown">
        <w:r w:rsidRPr="004B593E">
          <w:rPr>
            <w:rFonts w:ascii="Times New Roman" w:eastAsia="Times New Roman" w:hAnsi="Times New Roman" w:cs="Times New Roman"/>
            <w:sz w:val="24"/>
            <w:szCs w:val="24"/>
          </w:rPr>
          <w:br/>
        </w:r>
        <w:r w:rsidRPr="004B593E">
          <w:rPr>
            <w:rFonts w:ascii="Times New Roman" w:eastAsia="Times New Roman" w:hAnsi="Times New Roman" w:cs="Times New Roman"/>
            <w:sz w:val="24"/>
            <w:szCs w:val="24"/>
          </w:rPr>
          <w:br/>
          <w:t xml:space="preserve">Jika kita bisa membuat baju anak sendiri sudah barang tentu </w:t>
        </w:r>
        <w:proofErr w:type="gramStart"/>
        <w:r w:rsidRPr="004B593E">
          <w:rPr>
            <w:rFonts w:ascii="Times New Roman" w:eastAsia="Times New Roman" w:hAnsi="Times New Roman" w:cs="Times New Roman"/>
            <w:sz w:val="24"/>
            <w:szCs w:val="24"/>
          </w:rPr>
          <w:t>akan</w:t>
        </w:r>
        <w:proofErr w:type="gramEnd"/>
        <w:r w:rsidRPr="004B593E">
          <w:rPr>
            <w:rFonts w:ascii="Times New Roman" w:eastAsia="Times New Roman" w:hAnsi="Times New Roman" w:cs="Times New Roman"/>
            <w:sz w:val="24"/>
            <w:szCs w:val="24"/>
          </w:rPr>
          <w:t xml:space="preserve"> mengurangi pengeluaran. </w:t>
        </w:r>
        <w:proofErr w:type="gramStart"/>
        <w:r w:rsidRPr="004B593E">
          <w:rPr>
            <w:rFonts w:ascii="Times New Roman" w:eastAsia="Times New Roman" w:hAnsi="Times New Roman" w:cs="Times New Roman"/>
            <w:sz w:val="24"/>
            <w:szCs w:val="24"/>
          </w:rPr>
          <w:t>Kita bisa berkreasi dengan banyak model yang bervariasi yang bisa kita dapatkan dari majalah atau dengan searching Google.</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Ada kebahagiaan dan kebanggaan tersendiri jika bisa membuat baju sendiri.</w:t>
        </w:r>
        <w:proofErr w:type="gramEnd"/>
        <w:r w:rsidRPr="004B593E">
          <w:rPr>
            <w:rFonts w:ascii="Times New Roman" w:eastAsia="Times New Roman" w:hAnsi="Times New Roman" w:cs="Times New Roman"/>
            <w:sz w:val="24"/>
            <w:szCs w:val="24"/>
          </w:rPr>
          <w:t xml:space="preserve"> Jika keahlian menjahit dikembangkan, sudah barang tentu </w:t>
        </w:r>
        <w:proofErr w:type="gramStart"/>
        <w:r w:rsidRPr="004B593E">
          <w:rPr>
            <w:rFonts w:ascii="Times New Roman" w:eastAsia="Times New Roman" w:hAnsi="Times New Roman" w:cs="Times New Roman"/>
            <w:sz w:val="24"/>
            <w:szCs w:val="24"/>
          </w:rPr>
          <w:t>akan</w:t>
        </w:r>
        <w:proofErr w:type="gramEnd"/>
        <w:r w:rsidRPr="004B593E">
          <w:rPr>
            <w:rFonts w:ascii="Times New Roman" w:eastAsia="Times New Roman" w:hAnsi="Times New Roman" w:cs="Times New Roman"/>
            <w:sz w:val="24"/>
            <w:szCs w:val="24"/>
          </w:rPr>
          <w:t xml:space="preserve"> menghasilkan pundi-pundi rupiah.</w:t>
        </w:r>
        <w:r w:rsidRPr="004B593E">
          <w:rPr>
            <w:rFonts w:ascii="Times New Roman" w:eastAsia="Times New Roman" w:hAnsi="Times New Roman" w:cs="Times New Roman"/>
            <w:sz w:val="24"/>
            <w:szCs w:val="24"/>
          </w:rPr>
          <w:br/>
        </w:r>
        <w:r w:rsidRPr="004B593E">
          <w:rPr>
            <w:rFonts w:ascii="Times New Roman" w:eastAsia="Times New Roman" w:hAnsi="Times New Roman" w:cs="Times New Roman"/>
            <w:sz w:val="24"/>
            <w:szCs w:val="24"/>
          </w:rPr>
          <w:lastRenderedPageBreak/>
          <w:br/>
        </w:r>
        <w:proofErr w:type="gramStart"/>
        <w:r w:rsidRPr="004B593E">
          <w:rPr>
            <w:rFonts w:ascii="Times New Roman" w:eastAsia="Times New Roman" w:hAnsi="Times New Roman" w:cs="Times New Roman"/>
            <w:sz w:val="24"/>
            <w:szCs w:val="24"/>
          </w:rPr>
          <w:t>Ini adalah baby dress pesanan mbak Meita Dewi Safitri beberapa bulan yang lalu.</w:t>
        </w:r>
        <w:proofErr w:type="gramEnd"/>
      </w:ins>
    </w:p>
    <w:p w:rsidR="004B593E" w:rsidRPr="004B593E" w:rsidRDefault="004B593E" w:rsidP="004B593E">
      <w:pPr>
        <w:spacing w:after="0" w:line="240" w:lineRule="auto"/>
        <w:jc w:val="center"/>
        <w:rPr>
          <w:ins w:id="16" w:author="Unknown"/>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51810" cy="2402840"/>
            <wp:effectExtent l="0" t="0" r="0" b="0"/>
            <wp:docPr id="18" name="Picture 18" descr="Membuat baju anak">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embuat baju anak">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51810" cy="2402840"/>
                    </a:xfrm>
                    <a:prstGeom prst="rect">
                      <a:avLst/>
                    </a:prstGeom>
                    <a:noFill/>
                    <a:ln>
                      <a:noFill/>
                    </a:ln>
                  </pic:spPr>
                </pic:pic>
              </a:graphicData>
            </a:graphic>
          </wp:inline>
        </w:drawing>
      </w:r>
    </w:p>
    <w:p w:rsidR="004B593E" w:rsidRPr="004B593E" w:rsidRDefault="004B593E" w:rsidP="004B593E">
      <w:pPr>
        <w:spacing w:after="240" w:line="240" w:lineRule="auto"/>
        <w:rPr>
          <w:ins w:id="17" w:author="Unknown"/>
          <w:rFonts w:ascii="Times New Roman" w:eastAsia="Times New Roman" w:hAnsi="Times New Roman" w:cs="Times New Roman"/>
          <w:sz w:val="24"/>
          <w:szCs w:val="24"/>
        </w:rPr>
      </w:pPr>
      <w:ins w:id="18" w:author="Unknown">
        <w:r w:rsidRPr="004B593E">
          <w:rPr>
            <w:rFonts w:ascii="Times New Roman" w:eastAsia="Times New Roman" w:hAnsi="Times New Roman" w:cs="Times New Roman"/>
            <w:sz w:val="24"/>
            <w:szCs w:val="24"/>
          </w:rPr>
          <w:br/>
        </w:r>
        <w:proofErr w:type="gramStart"/>
        <w:r w:rsidRPr="004B593E">
          <w:rPr>
            <w:rFonts w:ascii="Times New Roman" w:eastAsia="Times New Roman" w:hAnsi="Times New Roman" w:cs="Times New Roman"/>
            <w:sz w:val="24"/>
            <w:szCs w:val="24"/>
          </w:rPr>
          <w:t>Untuk membuat baju anak seperti diatas langkah pertama yaitu dengan melakukan pengukuran.</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Kita juga bisa menjiplak ukuran baju yang sudah jadi.</w:t>
        </w:r>
        <w:proofErr w:type="gramEnd"/>
        <w:r w:rsidRPr="004B593E">
          <w:rPr>
            <w:rFonts w:ascii="Times New Roman" w:eastAsia="Times New Roman" w:hAnsi="Times New Roman" w:cs="Times New Roman"/>
            <w:sz w:val="24"/>
            <w:szCs w:val="24"/>
          </w:rPr>
          <w:t xml:space="preserve"> Untuk memudahkan proses menjahit selanjutnya kita membuat pola terlebih dahulu. Pola dibawah ini saya buat dengan ukuran standart konveksi untuk anak usia 1 sampai 3 </w:t>
        </w:r>
        <w:proofErr w:type="gramStart"/>
        <w:r w:rsidRPr="004B593E">
          <w:rPr>
            <w:rFonts w:ascii="Times New Roman" w:eastAsia="Times New Roman" w:hAnsi="Times New Roman" w:cs="Times New Roman"/>
            <w:sz w:val="24"/>
            <w:szCs w:val="24"/>
          </w:rPr>
          <w:t>tahun .</w:t>
        </w:r>
        <w:proofErr w:type="gramEnd"/>
        <w:r w:rsidRPr="004B593E">
          <w:rPr>
            <w:rFonts w:ascii="Times New Roman" w:eastAsia="Times New Roman" w:hAnsi="Times New Roman" w:cs="Times New Roman"/>
            <w:sz w:val="24"/>
            <w:szCs w:val="24"/>
          </w:rPr>
          <w:br/>
        </w:r>
        <w:r w:rsidRPr="004B593E">
          <w:rPr>
            <w:rFonts w:ascii="Times New Roman" w:eastAsia="Times New Roman" w:hAnsi="Times New Roman" w:cs="Times New Roman"/>
            <w:sz w:val="24"/>
            <w:szCs w:val="24"/>
          </w:rPr>
          <w:br/>
        </w:r>
        <w:proofErr w:type="gramStart"/>
        <w:r w:rsidRPr="004B593E">
          <w:rPr>
            <w:rFonts w:ascii="Times New Roman" w:eastAsia="Times New Roman" w:hAnsi="Times New Roman" w:cs="Times New Roman"/>
            <w:sz w:val="24"/>
            <w:szCs w:val="24"/>
          </w:rPr>
          <w:t>Setelah pola selesai dibuat selanjutnya aplikasikan pada kain.</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Pola terdiri dari pola kerah, pola dress bagian atas dan bawah.</w:t>
        </w:r>
        <w:proofErr w:type="gramEnd"/>
        <w:r w:rsidRPr="004B593E">
          <w:rPr>
            <w:rFonts w:ascii="Times New Roman" w:eastAsia="Times New Roman" w:hAnsi="Times New Roman" w:cs="Times New Roman"/>
            <w:sz w:val="24"/>
            <w:szCs w:val="24"/>
          </w:rPr>
          <w:t xml:space="preserve"> Untuk pola bagian atas terdiri dari pola depan dan belakang. </w:t>
        </w:r>
        <w:proofErr w:type="gramStart"/>
        <w:r w:rsidRPr="004B593E">
          <w:rPr>
            <w:rFonts w:ascii="Times New Roman" w:eastAsia="Times New Roman" w:hAnsi="Times New Roman" w:cs="Times New Roman"/>
            <w:sz w:val="24"/>
            <w:szCs w:val="24"/>
          </w:rPr>
          <w:t>Pola belakang dipotong menjadi dua untuk memasang resleting.</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Anda bisa menggunakan salah satunya.</w:t>
        </w:r>
        <w:proofErr w:type="gramEnd"/>
      </w:ins>
    </w:p>
    <w:p w:rsidR="004B593E" w:rsidRPr="004B593E" w:rsidRDefault="004B593E" w:rsidP="004B593E">
      <w:pPr>
        <w:spacing w:after="0" w:line="240" w:lineRule="auto"/>
        <w:jc w:val="center"/>
        <w:rPr>
          <w:ins w:id="19" w:author="Unknown"/>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51810" cy="2955925"/>
            <wp:effectExtent l="0" t="0" r="0" b="0"/>
            <wp:docPr id="17" name="Picture 17" descr="Pola 1 membuat baju anak">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ola 1 membuat baju anak">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051810" cy="2955925"/>
                    </a:xfrm>
                    <a:prstGeom prst="rect">
                      <a:avLst/>
                    </a:prstGeom>
                    <a:noFill/>
                    <a:ln>
                      <a:noFill/>
                    </a:ln>
                  </pic:spPr>
                </pic:pic>
              </a:graphicData>
            </a:graphic>
          </wp:inline>
        </w:drawing>
      </w:r>
    </w:p>
    <w:p w:rsidR="004B593E" w:rsidRPr="004B593E" w:rsidRDefault="004B593E" w:rsidP="004B593E">
      <w:pPr>
        <w:spacing w:after="240" w:line="240" w:lineRule="auto"/>
        <w:rPr>
          <w:ins w:id="20" w:author="Unknown"/>
          <w:rFonts w:ascii="Times New Roman" w:eastAsia="Times New Roman" w:hAnsi="Times New Roman" w:cs="Times New Roman"/>
          <w:sz w:val="24"/>
          <w:szCs w:val="24"/>
        </w:rPr>
      </w:pPr>
      <w:ins w:id="21" w:author="Unknown">
        <w:r w:rsidRPr="004B593E">
          <w:rPr>
            <w:rFonts w:ascii="Times New Roman" w:eastAsia="Times New Roman" w:hAnsi="Times New Roman" w:cs="Times New Roman"/>
            <w:sz w:val="24"/>
            <w:szCs w:val="24"/>
          </w:rPr>
          <w:br/>
        </w:r>
        <w:proofErr w:type="gramStart"/>
        <w:r w:rsidRPr="004B593E">
          <w:rPr>
            <w:rFonts w:ascii="Times New Roman" w:eastAsia="Times New Roman" w:hAnsi="Times New Roman" w:cs="Times New Roman"/>
            <w:b/>
            <w:bCs/>
            <w:sz w:val="24"/>
            <w:szCs w:val="24"/>
          </w:rPr>
          <w:t>Cara memotong kerah</w:t>
        </w:r>
        <w:r w:rsidRPr="004B593E">
          <w:rPr>
            <w:rFonts w:ascii="Times New Roman" w:eastAsia="Times New Roman" w:hAnsi="Times New Roman" w:cs="Times New Roman"/>
            <w:sz w:val="24"/>
            <w:szCs w:val="24"/>
          </w:rPr>
          <w:br/>
          <w:t>Tumpuk dua kain, sisi yang bagus saling berhadapan.</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Letakkan pola kerah di atasnya.</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Selanjutnya gambarlah kerah pada kain dengan menggunakan pensil kapur.</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Beri jarak 1 cm untuk kampuh jahitan.</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Kemudian potong kain menurut pola.</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Jangan lupa potong pula kain viselin untuk lapisan kerah.</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Selanjutnya potong kain untuk lapisan kerung leher.</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Untuk bagian belakang ada dua potongan.</w:t>
        </w:r>
        <w:proofErr w:type="gramEnd"/>
        <w:r w:rsidRPr="004B593E">
          <w:rPr>
            <w:rFonts w:ascii="Times New Roman" w:eastAsia="Times New Roman" w:hAnsi="Times New Roman" w:cs="Times New Roman"/>
            <w:sz w:val="24"/>
            <w:szCs w:val="24"/>
          </w:rPr>
          <w:t xml:space="preserve"> Untuk bagian depan bisa langsung dipotong melengkung atau dua kali potong jika kain tidak cukup.</w:t>
        </w:r>
      </w:ins>
    </w:p>
    <w:p w:rsidR="004B593E" w:rsidRPr="004B593E" w:rsidRDefault="004B593E" w:rsidP="004B593E">
      <w:pPr>
        <w:spacing w:after="0" w:line="240" w:lineRule="auto"/>
        <w:jc w:val="center"/>
        <w:rPr>
          <w:ins w:id="22" w:author="Unknown"/>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3051810" cy="1127125"/>
            <wp:effectExtent l="0" t="0" r="0" b="0"/>
            <wp:docPr id="16" name="Picture 16" descr="Pola kerah membuat baju anak">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la kerah membuat baju anak">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51810" cy="1127125"/>
                    </a:xfrm>
                    <a:prstGeom prst="rect">
                      <a:avLst/>
                    </a:prstGeom>
                    <a:noFill/>
                    <a:ln>
                      <a:noFill/>
                    </a:ln>
                  </pic:spPr>
                </pic:pic>
              </a:graphicData>
            </a:graphic>
          </wp:inline>
        </w:drawing>
      </w:r>
    </w:p>
    <w:p w:rsidR="004B593E" w:rsidRPr="004B593E" w:rsidRDefault="004B593E" w:rsidP="004B593E">
      <w:pPr>
        <w:spacing w:after="240" w:line="240" w:lineRule="auto"/>
        <w:rPr>
          <w:ins w:id="23" w:author="Unknown"/>
          <w:rFonts w:ascii="Times New Roman" w:eastAsia="Times New Roman" w:hAnsi="Times New Roman" w:cs="Times New Roman"/>
          <w:sz w:val="24"/>
          <w:szCs w:val="24"/>
        </w:rPr>
      </w:pPr>
      <w:ins w:id="24" w:author="Unknown">
        <w:r w:rsidRPr="004B593E">
          <w:rPr>
            <w:rFonts w:ascii="Times New Roman" w:eastAsia="Times New Roman" w:hAnsi="Times New Roman" w:cs="Times New Roman"/>
            <w:sz w:val="24"/>
            <w:szCs w:val="24"/>
          </w:rPr>
          <w:br/>
        </w:r>
        <w:r w:rsidRPr="004B593E">
          <w:rPr>
            <w:rFonts w:ascii="Times New Roman" w:eastAsia="Times New Roman" w:hAnsi="Times New Roman" w:cs="Times New Roman"/>
            <w:b/>
            <w:bCs/>
            <w:sz w:val="24"/>
            <w:szCs w:val="24"/>
          </w:rPr>
          <w:t>Cara memotong atasan depan</w:t>
        </w:r>
        <w:r w:rsidRPr="004B593E">
          <w:rPr>
            <w:rFonts w:ascii="Times New Roman" w:eastAsia="Times New Roman" w:hAnsi="Times New Roman" w:cs="Times New Roman"/>
            <w:sz w:val="24"/>
            <w:szCs w:val="24"/>
          </w:rPr>
          <w:br/>
          <w:t xml:space="preserve">Bentangkan kain, letakkan pola bagian depan di atasnya. </w:t>
        </w:r>
        <w:proofErr w:type="gramStart"/>
        <w:r w:rsidRPr="004B593E">
          <w:rPr>
            <w:rFonts w:ascii="Times New Roman" w:eastAsia="Times New Roman" w:hAnsi="Times New Roman" w:cs="Times New Roman"/>
            <w:sz w:val="24"/>
            <w:szCs w:val="24"/>
          </w:rPr>
          <w:t>Selanjutnya gambarlah pola baju tersebut pada kain.</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Beri jarak 1 cm untuk kampuh.</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Kemudian potong kain menurut pola.</w:t>
        </w:r>
        <w:proofErr w:type="gramEnd"/>
      </w:ins>
    </w:p>
    <w:p w:rsidR="004B593E" w:rsidRPr="004B593E" w:rsidRDefault="004B593E" w:rsidP="004B593E">
      <w:pPr>
        <w:spacing w:after="0" w:line="240" w:lineRule="auto"/>
        <w:jc w:val="center"/>
        <w:rPr>
          <w:ins w:id="25" w:author="Unknown"/>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51810" cy="2030730"/>
            <wp:effectExtent l="0" t="0" r="0" b="7620"/>
            <wp:docPr id="15" name="Picture 15" descr="Pola atasan depan baju anak">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ola atasan depan baju anak">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51810" cy="2030730"/>
                    </a:xfrm>
                    <a:prstGeom prst="rect">
                      <a:avLst/>
                    </a:prstGeom>
                    <a:noFill/>
                    <a:ln>
                      <a:noFill/>
                    </a:ln>
                  </pic:spPr>
                </pic:pic>
              </a:graphicData>
            </a:graphic>
          </wp:inline>
        </w:drawing>
      </w:r>
    </w:p>
    <w:p w:rsidR="004B593E" w:rsidRPr="004B593E" w:rsidRDefault="004B593E" w:rsidP="004B593E">
      <w:pPr>
        <w:spacing w:after="240" w:line="240" w:lineRule="auto"/>
        <w:rPr>
          <w:ins w:id="26" w:author="Unknown"/>
          <w:rFonts w:ascii="Times New Roman" w:eastAsia="Times New Roman" w:hAnsi="Times New Roman" w:cs="Times New Roman"/>
          <w:sz w:val="24"/>
          <w:szCs w:val="24"/>
        </w:rPr>
      </w:pPr>
      <w:ins w:id="27" w:author="Unknown">
        <w:r w:rsidRPr="004B593E">
          <w:rPr>
            <w:rFonts w:ascii="Times New Roman" w:eastAsia="Times New Roman" w:hAnsi="Times New Roman" w:cs="Times New Roman"/>
            <w:sz w:val="24"/>
            <w:szCs w:val="24"/>
          </w:rPr>
          <w:br/>
        </w:r>
        <w:r w:rsidRPr="004B593E">
          <w:rPr>
            <w:rFonts w:ascii="Times New Roman" w:eastAsia="Times New Roman" w:hAnsi="Times New Roman" w:cs="Times New Roman"/>
            <w:b/>
            <w:bCs/>
            <w:sz w:val="24"/>
            <w:szCs w:val="24"/>
          </w:rPr>
          <w:t>Cara memotong atasan belakang</w:t>
        </w:r>
        <w:r w:rsidRPr="004B593E">
          <w:rPr>
            <w:rFonts w:ascii="Times New Roman" w:eastAsia="Times New Roman" w:hAnsi="Times New Roman" w:cs="Times New Roman"/>
            <w:sz w:val="24"/>
            <w:szCs w:val="24"/>
          </w:rPr>
          <w:br/>
          <w:t xml:space="preserve">Caranya </w:t>
        </w:r>
        <w:proofErr w:type="gramStart"/>
        <w:r w:rsidRPr="004B593E">
          <w:rPr>
            <w:rFonts w:ascii="Times New Roman" w:eastAsia="Times New Roman" w:hAnsi="Times New Roman" w:cs="Times New Roman"/>
            <w:sz w:val="24"/>
            <w:szCs w:val="24"/>
          </w:rPr>
          <w:t>sama</w:t>
        </w:r>
        <w:proofErr w:type="gramEnd"/>
        <w:r w:rsidRPr="004B593E">
          <w:rPr>
            <w:rFonts w:ascii="Times New Roman" w:eastAsia="Times New Roman" w:hAnsi="Times New Roman" w:cs="Times New Roman"/>
            <w:sz w:val="24"/>
            <w:szCs w:val="24"/>
          </w:rPr>
          <w:t xml:space="preserve"> seperti memotong atasan bagian depan. Pola belakang seperti pola </w:t>
        </w:r>
        <w:proofErr w:type="gramStart"/>
        <w:r w:rsidRPr="004B593E">
          <w:rPr>
            <w:rFonts w:ascii="Times New Roman" w:eastAsia="Times New Roman" w:hAnsi="Times New Roman" w:cs="Times New Roman"/>
            <w:sz w:val="24"/>
            <w:szCs w:val="24"/>
          </w:rPr>
          <w:t>depan,</w:t>
        </w:r>
        <w:proofErr w:type="gramEnd"/>
        <w:r w:rsidRPr="004B593E">
          <w:rPr>
            <w:rFonts w:ascii="Times New Roman" w:eastAsia="Times New Roman" w:hAnsi="Times New Roman" w:cs="Times New Roman"/>
            <w:sz w:val="24"/>
            <w:szCs w:val="24"/>
          </w:rPr>
          <w:t xml:space="preserve"> namun ada perbedaan sedikit pada kerung leher dan kerung lengan. Untuk bagian belakang,</w:t>
        </w:r>
        <w:proofErr w:type="gramStart"/>
        <w:r w:rsidRPr="004B593E">
          <w:rPr>
            <w:rFonts w:ascii="Times New Roman" w:eastAsia="Times New Roman" w:hAnsi="Times New Roman" w:cs="Times New Roman"/>
            <w:sz w:val="24"/>
            <w:szCs w:val="24"/>
          </w:rPr>
          <w:t>  pola</w:t>
        </w:r>
        <w:proofErr w:type="gramEnd"/>
        <w:r w:rsidRPr="004B593E">
          <w:rPr>
            <w:rFonts w:ascii="Times New Roman" w:eastAsia="Times New Roman" w:hAnsi="Times New Roman" w:cs="Times New Roman"/>
            <w:sz w:val="24"/>
            <w:szCs w:val="24"/>
          </w:rPr>
          <w:t xml:space="preserve"> kita potong menjadi dua. </w:t>
        </w:r>
        <w:proofErr w:type="gramStart"/>
        <w:r w:rsidRPr="004B593E">
          <w:rPr>
            <w:rFonts w:ascii="Times New Roman" w:eastAsia="Times New Roman" w:hAnsi="Times New Roman" w:cs="Times New Roman"/>
            <w:sz w:val="24"/>
            <w:szCs w:val="24"/>
          </w:rPr>
          <w:t>Kita pakai salah satunya untuk menggambar pola.</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Caranya tumpuk dua kain dengan sisi yang bagus saling berhadapan.</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Selanjutnya letakkan pola bagian belakang.</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Gambarlah pada kain menurut pola.</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Beri jarak 1 cm untuk kampuh dan 2 cm untuk memasang resleting.</w:t>
        </w:r>
        <w:proofErr w:type="gramEnd"/>
      </w:ins>
    </w:p>
    <w:p w:rsidR="004B593E" w:rsidRPr="004B593E" w:rsidRDefault="004B593E" w:rsidP="004B593E">
      <w:pPr>
        <w:spacing w:after="0" w:line="240" w:lineRule="auto"/>
        <w:jc w:val="center"/>
        <w:rPr>
          <w:ins w:id="28" w:author="Unknown"/>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51810" cy="1934845"/>
            <wp:effectExtent l="0" t="0" r="0" b="8255"/>
            <wp:docPr id="14" name="Picture 14" descr="Pola atasan belakang baju anak">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ola atasan belakang baju anak">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51810" cy="1934845"/>
                    </a:xfrm>
                    <a:prstGeom prst="rect">
                      <a:avLst/>
                    </a:prstGeom>
                    <a:noFill/>
                    <a:ln>
                      <a:noFill/>
                    </a:ln>
                  </pic:spPr>
                </pic:pic>
              </a:graphicData>
            </a:graphic>
          </wp:inline>
        </w:drawing>
      </w:r>
    </w:p>
    <w:p w:rsidR="004B593E" w:rsidRPr="004B593E" w:rsidRDefault="004B593E" w:rsidP="004B593E">
      <w:pPr>
        <w:spacing w:after="240" w:line="240" w:lineRule="auto"/>
        <w:rPr>
          <w:ins w:id="29" w:author="Unknown"/>
          <w:rFonts w:ascii="Times New Roman" w:eastAsia="Times New Roman" w:hAnsi="Times New Roman" w:cs="Times New Roman"/>
          <w:sz w:val="24"/>
          <w:szCs w:val="24"/>
        </w:rPr>
      </w:pPr>
      <w:ins w:id="30" w:author="Unknown">
        <w:r w:rsidRPr="004B593E">
          <w:rPr>
            <w:rFonts w:ascii="Times New Roman" w:eastAsia="Times New Roman" w:hAnsi="Times New Roman" w:cs="Times New Roman"/>
            <w:sz w:val="24"/>
            <w:szCs w:val="24"/>
          </w:rPr>
          <w:br/>
        </w:r>
        <w:r w:rsidRPr="004B593E">
          <w:rPr>
            <w:rFonts w:ascii="Times New Roman" w:eastAsia="Times New Roman" w:hAnsi="Times New Roman" w:cs="Times New Roman"/>
            <w:b/>
            <w:bCs/>
            <w:sz w:val="24"/>
            <w:szCs w:val="24"/>
          </w:rPr>
          <w:t>Cara memotong rok</w:t>
        </w:r>
        <w:r w:rsidRPr="004B593E">
          <w:rPr>
            <w:rFonts w:ascii="Times New Roman" w:eastAsia="Times New Roman" w:hAnsi="Times New Roman" w:cs="Times New Roman"/>
            <w:sz w:val="24"/>
            <w:szCs w:val="24"/>
          </w:rPr>
          <w:br/>
          <w:t xml:space="preserve">Disini saya menggunakan pola rok depan dan belakang. </w:t>
        </w:r>
        <w:proofErr w:type="gramStart"/>
        <w:r w:rsidRPr="004B593E">
          <w:rPr>
            <w:rFonts w:ascii="Times New Roman" w:eastAsia="Times New Roman" w:hAnsi="Times New Roman" w:cs="Times New Roman"/>
            <w:sz w:val="24"/>
            <w:szCs w:val="24"/>
          </w:rPr>
          <w:t>Sehingga terdapat sambungan pada kedua bagian samping dan belakang seperti rok pada umumnya.</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Namun jika anda memiliki kain yang panjang, rok bisa dipotong langsung tanpa adanya sambungan samping kanan dan kiri hanya bagian belakang saja yang disambung.</w:t>
        </w:r>
        <w:proofErr w:type="gramEnd"/>
      </w:ins>
    </w:p>
    <w:p w:rsidR="004B593E" w:rsidRPr="004B593E" w:rsidRDefault="004B593E" w:rsidP="004B593E">
      <w:pPr>
        <w:spacing w:after="240" w:line="240" w:lineRule="auto"/>
        <w:rPr>
          <w:ins w:id="31" w:author="Unknown"/>
          <w:rFonts w:ascii="Times New Roman" w:eastAsia="Times New Roman" w:hAnsi="Times New Roman" w:cs="Times New Roman"/>
          <w:sz w:val="24"/>
          <w:szCs w:val="24"/>
        </w:rPr>
      </w:pPr>
      <w:ins w:id="32" w:author="Unknown">
        <w:r w:rsidRPr="004B593E">
          <w:rPr>
            <w:rFonts w:ascii="Times New Roman" w:eastAsia="Times New Roman" w:hAnsi="Times New Roman" w:cs="Times New Roman"/>
            <w:sz w:val="24"/>
            <w:szCs w:val="24"/>
          </w:rPr>
          <w:br/>
        </w:r>
        <w:r w:rsidRPr="004B593E">
          <w:rPr>
            <w:rFonts w:ascii="Times New Roman" w:eastAsia="Times New Roman" w:hAnsi="Times New Roman" w:cs="Times New Roman"/>
            <w:sz w:val="24"/>
            <w:szCs w:val="24"/>
          </w:rPr>
          <w:br/>
          <w:t xml:space="preserve">Untuk rok bagian </w:t>
        </w:r>
        <w:proofErr w:type="gramStart"/>
        <w:r w:rsidRPr="004B593E">
          <w:rPr>
            <w:rFonts w:ascii="Times New Roman" w:eastAsia="Times New Roman" w:hAnsi="Times New Roman" w:cs="Times New Roman"/>
            <w:sz w:val="24"/>
            <w:szCs w:val="24"/>
          </w:rPr>
          <w:t>depan,</w:t>
        </w:r>
        <w:proofErr w:type="gramEnd"/>
        <w:r w:rsidRPr="004B593E">
          <w:rPr>
            <w:rFonts w:ascii="Times New Roman" w:eastAsia="Times New Roman" w:hAnsi="Times New Roman" w:cs="Times New Roman"/>
            <w:sz w:val="24"/>
            <w:szCs w:val="24"/>
          </w:rPr>
          <w:t xml:space="preserve"> bentangkan kain selanjutnya lipat menjadi dua. </w:t>
        </w:r>
        <w:proofErr w:type="gramStart"/>
        <w:r w:rsidRPr="004B593E">
          <w:rPr>
            <w:rFonts w:ascii="Times New Roman" w:eastAsia="Times New Roman" w:hAnsi="Times New Roman" w:cs="Times New Roman"/>
            <w:sz w:val="24"/>
            <w:szCs w:val="24"/>
          </w:rPr>
          <w:t>Letakkan pola rok di atasnya.</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Letakkan pada sisi kain bukan pada lipatannya.</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Kemudian tambahkan 10 cm untuk membuat kerutan.</w:t>
        </w:r>
        <w:proofErr w:type="gramEnd"/>
        <w:r w:rsidRPr="004B593E">
          <w:rPr>
            <w:rFonts w:ascii="Times New Roman" w:eastAsia="Times New Roman" w:hAnsi="Times New Roman" w:cs="Times New Roman"/>
            <w:sz w:val="24"/>
            <w:szCs w:val="24"/>
          </w:rPr>
          <w:t xml:space="preserve"> Lakukan pula untuk rok bagian belakang sehingga total tambahan untuk membuat kerutan yaitu 20 cm untuk rok bagian depan dan 20 cm untuk rok bagian belakang.</w:t>
        </w:r>
      </w:ins>
    </w:p>
    <w:p w:rsidR="004B593E" w:rsidRPr="004B593E" w:rsidRDefault="004B593E" w:rsidP="004B593E">
      <w:pPr>
        <w:spacing w:after="0" w:line="240" w:lineRule="auto"/>
        <w:jc w:val="center"/>
        <w:rPr>
          <w:ins w:id="33" w:author="Unknown"/>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3051810" cy="2179955"/>
            <wp:effectExtent l="0" t="0" r="0" b="0"/>
            <wp:docPr id="13" name="Picture 13" descr="Pola bawahan rok baju anak">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ola bawahan rok baju anak">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051810" cy="2179955"/>
                    </a:xfrm>
                    <a:prstGeom prst="rect">
                      <a:avLst/>
                    </a:prstGeom>
                    <a:noFill/>
                    <a:ln>
                      <a:noFill/>
                    </a:ln>
                  </pic:spPr>
                </pic:pic>
              </a:graphicData>
            </a:graphic>
          </wp:inline>
        </w:drawing>
      </w:r>
    </w:p>
    <w:p w:rsidR="004B593E" w:rsidRPr="004B593E" w:rsidRDefault="004B593E" w:rsidP="004B593E">
      <w:pPr>
        <w:spacing w:after="0" w:line="240" w:lineRule="auto"/>
        <w:rPr>
          <w:ins w:id="34" w:author="Unknown"/>
          <w:rFonts w:ascii="Times New Roman" w:eastAsia="Times New Roman" w:hAnsi="Times New Roman" w:cs="Times New Roman"/>
          <w:sz w:val="24"/>
          <w:szCs w:val="24"/>
        </w:rPr>
      </w:pPr>
    </w:p>
    <w:p w:rsidR="004B593E" w:rsidRPr="004B593E" w:rsidRDefault="004B593E" w:rsidP="004B593E">
      <w:pPr>
        <w:spacing w:before="100" w:beforeAutospacing="1" w:after="100" w:afterAutospacing="1" w:line="240" w:lineRule="auto"/>
        <w:outlineLvl w:val="2"/>
        <w:rPr>
          <w:ins w:id="35" w:author="Unknown"/>
          <w:rFonts w:ascii="Times New Roman" w:eastAsia="Times New Roman" w:hAnsi="Times New Roman" w:cs="Times New Roman"/>
          <w:b/>
          <w:bCs/>
          <w:sz w:val="27"/>
          <w:szCs w:val="27"/>
        </w:rPr>
      </w:pPr>
      <w:ins w:id="36" w:author="Unknown">
        <w:r w:rsidRPr="004B593E">
          <w:rPr>
            <w:rFonts w:ascii="Times New Roman" w:eastAsia="Times New Roman" w:hAnsi="Times New Roman" w:cs="Times New Roman"/>
            <w:b/>
            <w:bCs/>
            <w:sz w:val="24"/>
            <w:szCs w:val="24"/>
          </w:rPr>
          <w:t>Cara menjahit baju anak</w:t>
        </w:r>
      </w:ins>
    </w:p>
    <w:p w:rsidR="004B593E" w:rsidRPr="004B593E" w:rsidRDefault="004B593E" w:rsidP="004B593E">
      <w:pPr>
        <w:spacing w:after="0" w:line="240" w:lineRule="auto"/>
        <w:rPr>
          <w:ins w:id="37" w:author="Unknown"/>
          <w:rFonts w:ascii="Times New Roman" w:eastAsia="Times New Roman" w:hAnsi="Times New Roman" w:cs="Times New Roman"/>
          <w:sz w:val="24"/>
          <w:szCs w:val="24"/>
        </w:rPr>
      </w:pPr>
      <w:ins w:id="38" w:author="Unknown">
        <w:r w:rsidRPr="004B593E">
          <w:rPr>
            <w:rFonts w:ascii="Times New Roman" w:eastAsia="Times New Roman" w:hAnsi="Times New Roman" w:cs="Times New Roman"/>
            <w:sz w:val="24"/>
            <w:szCs w:val="24"/>
          </w:rPr>
          <w:t xml:space="preserve">Pertama-tama gabungkan baju bagian depan dan belakang. </w:t>
        </w:r>
        <w:proofErr w:type="gramStart"/>
        <w:r w:rsidRPr="004B593E">
          <w:rPr>
            <w:rFonts w:ascii="Times New Roman" w:eastAsia="Times New Roman" w:hAnsi="Times New Roman" w:cs="Times New Roman"/>
            <w:sz w:val="24"/>
            <w:szCs w:val="24"/>
          </w:rPr>
          <w:t>Jahit bagian bahu dan bawah lengan.</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Selanjutnya jahit obras.</w:t>
        </w:r>
        <w:proofErr w:type="gramEnd"/>
        <w:r w:rsidRPr="004B593E">
          <w:rPr>
            <w:rFonts w:ascii="Times New Roman" w:eastAsia="Times New Roman" w:hAnsi="Times New Roman" w:cs="Times New Roman"/>
            <w:sz w:val="24"/>
            <w:szCs w:val="24"/>
          </w:rPr>
          <w:t xml:space="preserve"> Kemudian buat kerut pada bagian rok depan dan belakang dengan </w:t>
        </w:r>
        <w:proofErr w:type="gramStart"/>
        <w:r w:rsidRPr="004B593E">
          <w:rPr>
            <w:rFonts w:ascii="Times New Roman" w:eastAsia="Times New Roman" w:hAnsi="Times New Roman" w:cs="Times New Roman"/>
            <w:sz w:val="24"/>
            <w:szCs w:val="24"/>
          </w:rPr>
          <w:t>cara</w:t>
        </w:r>
        <w:proofErr w:type="gramEnd"/>
        <w:r w:rsidRPr="004B593E">
          <w:rPr>
            <w:rFonts w:ascii="Times New Roman" w:eastAsia="Times New Roman" w:hAnsi="Times New Roman" w:cs="Times New Roman"/>
            <w:sz w:val="24"/>
            <w:szCs w:val="24"/>
          </w:rPr>
          <w:t xml:space="preserve"> dijahit panjang-panjang (benang diatur langkahnya panjang-panjang dan agak kendor). </w:t>
        </w:r>
        <w:proofErr w:type="gramStart"/>
        <w:r w:rsidRPr="004B593E">
          <w:rPr>
            <w:rFonts w:ascii="Times New Roman" w:eastAsia="Times New Roman" w:hAnsi="Times New Roman" w:cs="Times New Roman"/>
            <w:sz w:val="24"/>
            <w:szCs w:val="24"/>
          </w:rPr>
          <w:t>Selanjutnya tarik benang, kembalikan ke settingan normal kemudian jahit tindas.</w:t>
        </w:r>
        <w:proofErr w:type="gramEnd"/>
        <w:r w:rsidRPr="004B593E">
          <w:rPr>
            <w:rFonts w:ascii="Times New Roman" w:eastAsia="Times New Roman" w:hAnsi="Times New Roman" w:cs="Times New Roman"/>
            <w:sz w:val="24"/>
            <w:szCs w:val="24"/>
          </w:rPr>
          <w:t xml:space="preserve"> Jika kerutan sudah selesai dibuat, selanjutnya sambungkan rok bagian depan dan belakang kemudian jahit obras.</w:t>
        </w:r>
        <w:r w:rsidRPr="004B593E">
          <w:rPr>
            <w:rFonts w:ascii="Times New Roman" w:eastAsia="Times New Roman" w:hAnsi="Times New Roman" w:cs="Times New Roman"/>
            <w:sz w:val="24"/>
            <w:szCs w:val="24"/>
          </w:rPr>
          <w:br/>
        </w:r>
        <w:r w:rsidRPr="004B593E">
          <w:rPr>
            <w:rFonts w:ascii="Times New Roman" w:eastAsia="Times New Roman" w:hAnsi="Times New Roman" w:cs="Times New Roman"/>
            <w:sz w:val="24"/>
            <w:szCs w:val="24"/>
          </w:rPr>
          <w:br/>
        </w:r>
        <w:proofErr w:type="gramStart"/>
        <w:r w:rsidRPr="004B593E">
          <w:rPr>
            <w:rFonts w:ascii="Times New Roman" w:eastAsia="Times New Roman" w:hAnsi="Times New Roman" w:cs="Times New Roman"/>
            <w:sz w:val="24"/>
            <w:szCs w:val="24"/>
          </w:rPr>
          <w:t>Langkah selanjutnya yaitu menggabungkan bagian rok dan atasan.</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Jahit obras agar serat kain tidak terburai.</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Selanjutnya jahit bagian belakang dimulai dari bawah (rok) dan berhenti pada bagian yang ditandai untuk memasang resleting.</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Setelah itu Pasang resleting.</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Selanjutnya pasang kerah baju yang sudah dijahit dan lapisannya (pleseran).</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Untuk bagian kerung lengan agar rapi bisa dipasang lapisan (pleseran).</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Cara membuatnya yaitu dengan memotong kain agak melengkung mengikuti kerung lengan.</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Langkah terakhir yaitu menjahit kelim, yaitu menjahit rok bagian yang paling bawah.</w:t>
        </w:r>
        <w:proofErr w:type="gramEnd"/>
        <w:r w:rsidRPr="004B593E">
          <w:rPr>
            <w:rFonts w:ascii="Times New Roman" w:eastAsia="Times New Roman" w:hAnsi="Times New Roman" w:cs="Times New Roman"/>
            <w:sz w:val="24"/>
            <w:szCs w:val="24"/>
          </w:rPr>
          <w:t xml:space="preserve"> </w:t>
        </w:r>
        <w:r w:rsidRPr="004B593E">
          <w:rPr>
            <w:rFonts w:ascii="Times New Roman" w:eastAsia="Times New Roman" w:hAnsi="Times New Roman" w:cs="Times New Roman"/>
            <w:sz w:val="24"/>
            <w:szCs w:val="24"/>
          </w:rPr>
          <w:br/>
        </w:r>
        <w:r w:rsidRPr="004B593E">
          <w:rPr>
            <w:rFonts w:ascii="Times New Roman" w:eastAsia="Times New Roman" w:hAnsi="Times New Roman" w:cs="Times New Roman"/>
            <w:sz w:val="24"/>
            <w:szCs w:val="24"/>
          </w:rPr>
          <w:br/>
        </w:r>
        <w:proofErr w:type="gramStart"/>
        <w:r w:rsidRPr="004B593E">
          <w:rPr>
            <w:rFonts w:ascii="Times New Roman" w:eastAsia="Times New Roman" w:hAnsi="Times New Roman" w:cs="Times New Roman"/>
            <w:sz w:val="24"/>
            <w:szCs w:val="24"/>
          </w:rPr>
          <w:t>Itulah pola sederhana versi saya untuk memudahkan membuat baju untuk anak.</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 xml:space="preserve">Anda pun juga bisa </w:t>
        </w:r>
        <w:r w:rsidRPr="004B593E">
          <w:rPr>
            <w:rFonts w:ascii="Times New Roman" w:eastAsia="Times New Roman" w:hAnsi="Times New Roman" w:cs="Times New Roman"/>
            <w:b/>
            <w:bCs/>
            <w:sz w:val="24"/>
            <w:szCs w:val="24"/>
          </w:rPr>
          <w:fldChar w:fldCharType="begin"/>
        </w:r>
        <w:r w:rsidRPr="004B593E">
          <w:rPr>
            <w:rFonts w:ascii="Times New Roman" w:eastAsia="Times New Roman" w:hAnsi="Times New Roman" w:cs="Times New Roman"/>
            <w:b/>
            <w:bCs/>
            <w:sz w:val="24"/>
            <w:szCs w:val="24"/>
          </w:rPr>
          <w:instrText xml:space="preserve"> HYPERLINK "http://www.kreasiceria.com/2016/06/membuat-baju-anak-dengan-pola-sederhana.html" </w:instrText>
        </w:r>
        <w:r w:rsidRPr="004B593E">
          <w:rPr>
            <w:rFonts w:ascii="Times New Roman" w:eastAsia="Times New Roman" w:hAnsi="Times New Roman" w:cs="Times New Roman"/>
            <w:b/>
            <w:bCs/>
            <w:sz w:val="24"/>
            <w:szCs w:val="24"/>
          </w:rPr>
          <w:fldChar w:fldCharType="separate"/>
        </w:r>
        <w:r w:rsidRPr="004B593E">
          <w:rPr>
            <w:rFonts w:ascii="Times New Roman" w:eastAsia="Times New Roman" w:hAnsi="Times New Roman" w:cs="Times New Roman"/>
            <w:b/>
            <w:bCs/>
            <w:color w:val="0000FF"/>
            <w:sz w:val="24"/>
            <w:szCs w:val="24"/>
            <w:u w:val="single"/>
          </w:rPr>
          <w:t>Membuat Baju Anak dengan Pola Sederhana</w:t>
        </w:r>
        <w:r w:rsidRPr="004B593E">
          <w:rPr>
            <w:rFonts w:ascii="Times New Roman" w:eastAsia="Times New Roman" w:hAnsi="Times New Roman" w:cs="Times New Roman"/>
            <w:b/>
            <w:bCs/>
            <w:sz w:val="24"/>
            <w:szCs w:val="24"/>
          </w:rPr>
          <w:fldChar w:fldCharType="end"/>
        </w:r>
        <w:r w:rsidRPr="004B593E">
          <w:rPr>
            <w:rFonts w:ascii="Times New Roman" w:eastAsia="Times New Roman" w:hAnsi="Times New Roman" w:cs="Times New Roman"/>
            <w:sz w:val="24"/>
            <w:szCs w:val="24"/>
          </w:rPr>
          <w:t xml:space="preserve"> untuk putri anda tercinta.</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Trima kasih sudah berkunjung.</w:t>
        </w:r>
        <w:proofErr w:type="gramEnd"/>
        <w:r w:rsidRPr="004B593E">
          <w:rPr>
            <w:rFonts w:ascii="Times New Roman" w:eastAsia="Times New Roman" w:hAnsi="Times New Roman" w:cs="Times New Roman"/>
            <w:sz w:val="24"/>
            <w:szCs w:val="24"/>
          </w:rPr>
          <w:t xml:space="preserve"> </w:t>
        </w:r>
        <w:proofErr w:type="gramStart"/>
        <w:r w:rsidRPr="004B593E">
          <w:rPr>
            <w:rFonts w:ascii="Times New Roman" w:eastAsia="Times New Roman" w:hAnsi="Times New Roman" w:cs="Times New Roman"/>
            <w:sz w:val="24"/>
            <w:szCs w:val="24"/>
          </w:rPr>
          <w:t>Semoga bermanfaat.</w:t>
        </w:r>
        <w:proofErr w:type="gramEnd"/>
        <w:r w:rsidRPr="004B593E">
          <w:rPr>
            <w:rFonts w:ascii="Times New Roman" w:eastAsia="Times New Roman" w:hAnsi="Times New Roman" w:cs="Times New Roman"/>
            <w:sz w:val="24"/>
            <w:szCs w:val="24"/>
          </w:rPr>
          <w:t xml:space="preserve"> Happy Crafting Salam </w:t>
        </w:r>
        <w:proofErr w:type="gramStart"/>
        <w:r w:rsidRPr="004B593E">
          <w:rPr>
            <w:rFonts w:ascii="Times New Roman" w:eastAsia="Times New Roman" w:hAnsi="Times New Roman" w:cs="Times New Roman"/>
            <w:sz w:val="24"/>
            <w:szCs w:val="24"/>
          </w:rPr>
          <w:t>Ceria ...</w:t>
        </w:r>
        <w:proofErr w:type="gramEnd"/>
        <w:r w:rsidRPr="004B593E">
          <w:rPr>
            <w:rFonts w:ascii="Times New Roman" w:eastAsia="Times New Roman" w:hAnsi="Times New Roman" w:cs="Times New Roman"/>
            <w:sz w:val="24"/>
            <w:szCs w:val="24"/>
          </w:rPr>
          <w:t xml:space="preserve"> </w:t>
        </w:r>
      </w:ins>
    </w:p>
    <w:p w:rsidR="00217067" w:rsidRPr="00134C83" w:rsidRDefault="00217067" w:rsidP="00D50440">
      <w:pPr>
        <w:tabs>
          <w:tab w:val="left" w:pos="938"/>
        </w:tabs>
      </w:pPr>
      <w:r>
        <w:rPr>
          <w:noProof/>
        </w:rPr>
        <w:drawing>
          <wp:inline distT="0" distB="0" distL="0" distR="0" wp14:anchorId="660E25B3" wp14:editId="47C9443B">
            <wp:extent cx="5944870" cy="3600135"/>
            <wp:effectExtent l="0" t="0" r="0" b="635"/>
            <wp:docPr id="12" name="Picture 12" descr="Hasil gambar untuk pola baju gam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asil gambar untuk pola baju gamis"/>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44870" cy="3600135"/>
                    </a:xfrm>
                    <a:prstGeom prst="rect">
                      <a:avLst/>
                    </a:prstGeom>
                    <a:noFill/>
                    <a:ln>
                      <a:noFill/>
                    </a:ln>
                  </pic:spPr>
                </pic:pic>
              </a:graphicData>
            </a:graphic>
          </wp:inline>
        </w:drawing>
      </w:r>
    </w:p>
    <w:sectPr w:rsidR="00217067" w:rsidRPr="00134C83" w:rsidSect="00217067">
      <w:pgSz w:w="12242" w:h="18722" w:code="25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6F6"/>
    <w:rsid w:val="00134C83"/>
    <w:rsid w:val="00217067"/>
    <w:rsid w:val="00360E79"/>
    <w:rsid w:val="003F26F6"/>
    <w:rsid w:val="0045665F"/>
    <w:rsid w:val="004B593E"/>
    <w:rsid w:val="004E0B65"/>
    <w:rsid w:val="006B794F"/>
    <w:rsid w:val="00D50440"/>
    <w:rsid w:val="00EB3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B59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B593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26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6F6"/>
    <w:rPr>
      <w:rFonts w:ascii="Tahoma" w:hAnsi="Tahoma" w:cs="Tahoma"/>
      <w:sz w:val="16"/>
      <w:szCs w:val="16"/>
    </w:rPr>
  </w:style>
  <w:style w:type="character" w:styleId="Hyperlink">
    <w:name w:val="Hyperlink"/>
    <w:basedOn w:val="DefaultParagraphFont"/>
    <w:uiPriority w:val="99"/>
    <w:semiHidden/>
    <w:unhideWhenUsed/>
    <w:rsid w:val="00134C83"/>
    <w:rPr>
      <w:color w:val="0000FF"/>
      <w:u w:val="single"/>
    </w:rPr>
  </w:style>
  <w:style w:type="character" w:customStyle="1" w:styleId="Heading1Char">
    <w:name w:val="Heading 1 Char"/>
    <w:basedOn w:val="DefaultParagraphFont"/>
    <w:link w:val="Heading1"/>
    <w:uiPriority w:val="9"/>
    <w:rsid w:val="004B593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B593E"/>
    <w:rPr>
      <w:rFonts w:ascii="Times New Roman" w:eastAsia="Times New Roman" w:hAnsi="Times New Roman" w:cs="Times New Roman"/>
      <w:b/>
      <w:bCs/>
      <w:sz w:val="27"/>
      <w:szCs w:val="27"/>
    </w:rPr>
  </w:style>
  <w:style w:type="character" w:customStyle="1" w:styleId="fn">
    <w:name w:val="fn"/>
    <w:basedOn w:val="DefaultParagraphFont"/>
    <w:rsid w:val="004B593E"/>
  </w:style>
  <w:style w:type="character" w:customStyle="1" w:styleId="date-block">
    <w:name w:val="date-block"/>
    <w:basedOn w:val="DefaultParagraphFont"/>
    <w:rsid w:val="004B59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B59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B593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26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6F6"/>
    <w:rPr>
      <w:rFonts w:ascii="Tahoma" w:hAnsi="Tahoma" w:cs="Tahoma"/>
      <w:sz w:val="16"/>
      <w:szCs w:val="16"/>
    </w:rPr>
  </w:style>
  <w:style w:type="character" w:styleId="Hyperlink">
    <w:name w:val="Hyperlink"/>
    <w:basedOn w:val="DefaultParagraphFont"/>
    <w:uiPriority w:val="99"/>
    <w:semiHidden/>
    <w:unhideWhenUsed/>
    <w:rsid w:val="00134C83"/>
    <w:rPr>
      <w:color w:val="0000FF"/>
      <w:u w:val="single"/>
    </w:rPr>
  </w:style>
  <w:style w:type="character" w:customStyle="1" w:styleId="Heading1Char">
    <w:name w:val="Heading 1 Char"/>
    <w:basedOn w:val="DefaultParagraphFont"/>
    <w:link w:val="Heading1"/>
    <w:uiPriority w:val="9"/>
    <w:rsid w:val="004B593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B593E"/>
    <w:rPr>
      <w:rFonts w:ascii="Times New Roman" w:eastAsia="Times New Roman" w:hAnsi="Times New Roman" w:cs="Times New Roman"/>
      <w:b/>
      <w:bCs/>
      <w:sz w:val="27"/>
      <w:szCs w:val="27"/>
    </w:rPr>
  </w:style>
  <w:style w:type="character" w:customStyle="1" w:styleId="fn">
    <w:name w:val="fn"/>
    <w:basedOn w:val="DefaultParagraphFont"/>
    <w:rsid w:val="004B593E"/>
  </w:style>
  <w:style w:type="character" w:customStyle="1" w:styleId="date-block">
    <w:name w:val="date-block"/>
    <w:basedOn w:val="DefaultParagraphFont"/>
    <w:rsid w:val="004B5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253592">
      <w:bodyDiv w:val="1"/>
      <w:marLeft w:val="0"/>
      <w:marRight w:val="0"/>
      <w:marTop w:val="0"/>
      <w:marBottom w:val="0"/>
      <w:divBdr>
        <w:top w:val="none" w:sz="0" w:space="0" w:color="auto"/>
        <w:left w:val="none" w:sz="0" w:space="0" w:color="auto"/>
        <w:bottom w:val="none" w:sz="0" w:space="0" w:color="auto"/>
        <w:right w:val="none" w:sz="0" w:space="0" w:color="auto"/>
      </w:divBdr>
    </w:div>
    <w:div w:id="1737557241">
      <w:bodyDiv w:val="1"/>
      <w:marLeft w:val="0"/>
      <w:marRight w:val="0"/>
      <w:marTop w:val="0"/>
      <w:marBottom w:val="0"/>
      <w:divBdr>
        <w:top w:val="none" w:sz="0" w:space="0" w:color="auto"/>
        <w:left w:val="none" w:sz="0" w:space="0" w:color="auto"/>
        <w:bottom w:val="none" w:sz="0" w:space="0" w:color="auto"/>
        <w:right w:val="none" w:sz="0" w:space="0" w:color="auto"/>
      </w:divBdr>
      <w:divsChild>
        <w:div w:id="1030499230">
          <w:marLeft w:val="0"/>
          <w:marRight w:val="0"/>
          <w:marTop w:val="0"/>
          <w:marBottom w:val="0"/>
          <w:divBdr>
            <w:top w:val="none" w:sz="0" w:space="0" w:color="auto"/>
            <w:left w:val="none" w:sz="0" w:space="0" w:color="auto"/>
            <w:bottom w:val="none" w:sz="0" w:space="0" w:color="auto"/>
            <w:right w:val="none" w:sz="0" w:space="0" w:color="auto"/>
          </w:divBdr>
          <w:divsChild>
            <w:div w:id="1227031694">
              <w:marLeft w:val="0"/>
              <w:marRight w:val="0"/>
              <w:marTop w:val="0"/>
              <w:marBottom w:val="0"/>
              <w:divBdr>
                <w:top w:val="none" w:sz="0" w:space="0" w:color="auto"/>
                <w:left w:val="none" w:sz="0" w:space="0" w:color="auto"/>
                <w:bottom w:val="none" w:sz="0" w:space="0" w:color="auto"/>
                <w:right w:val="none" w:sz="0" w:space="0" w:color="auto"/>
              </w:divBdr>
              <w:divsChild>
                <w:div w:id="1130587722">
                  <w:marLeft w:val="0"/>
                  <w:marRight w:val="0"/>
                  <w:marTop w:val="0"/>
                  <w:marBottom w:val="0"/>
                  <w:divBdr>
                    <w:top w:val="none" w:sz="0" w:space="0" w:color="auto"/>
                    <w:left w:val="none" w:sz="0" w:space="0" w:color="auto"/>
                    <w:bottom w:val="none" w:sz="0" w:space="0" w:color="auto"/>
                    <w:right w:val="none" w:sz="0" w:space="0" w:color="auto"/>
                  </w:divBdr>
                  <w:divsChild>
                    <w:div w:id="931741102">
                      <w:marLeft w:val="0"/>
                      <w:marRight w:val="0"/>
                      <w:marTop w:val="0"/>
                      <w:marBottom w:val="0"/>
                      <w:divBdr>
                        <w:top w:val="none" w:sz="0" w:space="0" w:color="auto"/>
                        <w:left w:val="none" w:sz="0" w:space="0" w:color="auto"/>
                        <w:bottom w:val="none" w:sz="0" w:space="0" w:color="auto"/>
                        <w:right w:val="none" w:sz="0" w:space="0" w:color="auto"/>
                      </w:divBdr>
                      <w:divsChild>
                        <w:div w:id="952398374">
                          <w:marLeft w:val="0"/>
                          <w:marRight w:val="0"/>
                          <w:marTop w:val="0"/>
                          <w:marBottom w:val="0"/>
                          <w:divBdr>
                            <w:top w:val="none" w:sz="0" w:space="0" w:color="auto"/>
                            <w:left w:val="none" w:sz="0" w:space="0" w:color="auto"/>
                            <w:bottom w:val="none" w:sz="0" w:space="0" w:color="auto"/>
                            <w:right w:val="none" w:sz="0" w:space="0" w:color="auto"/>
                          </w:divBdr>
                          <w:divsChild>
                            <w:div w:id="573323723">
                              <w:marLeft w:val="0"/>
                              <w:marRight w:val="0"/>
                              <w:marTop w:val="0"/>
                              <w:marBottom w:val="0"/>
                              <w:divBdr>
                                <w:top w:val="none" w:sz="0" w:space="0" w:color="auto"/>
                                <w:left w:val="none" w:sz="0" w:space="0" w:color="auto"/>
                                <w:bottom w:val="none" w:sz="0" w:space="0" w:color="auto"/>
                                <w:right w:val="none" w:sz="0" w:space="0" w:color="auto"/>
                              </w:divBdr>
                            </w:div>
                            <w:div w:id="1074625179">
                              <w:marLeft w:val="0"/>
                              <w:marRight w:val="0"/>
                              <w:marTop w:val="0"/>
                              <w:marBottom w:val="0"/>
                              <w:divBdr>
                                <w:top w:val="none" w:sz="0" w:space="0" w:color="auto"/>
                                <w:left w:val="none" w:sz="0" w:space="0" w:color="auto"/>
                                <w:bottom w:val="none" w:sz="0" w:space="0" w:color="auto"/>
                                <w:right w:val="none" w:sz="0" w:space="0" w:color="auto"/>
                              </w:divBdr>
                              <w:divsChild>
                                <w:div w:id="315569224">
                                  <w:marLeft w:val="0"/>
                                  <w:marRight w:val="0"/>
                                  <w:marTop w:val="0"/>
                                  <w:marBottom w:val="0"/>
                                  <w:divBdr>
                                    <w:top w:val="none" w:sz="0" w:space="0" w:color="auto"/>
                                    <w:left w:val="none" w:sz="0" w:space="0" w:color="auto"/>
                                    <w:bottom w:val="none" w:sz="0" w:space="0" w:color="auto"/>
                                    <w:right w:val="none" w:sz="0" w:space="0" w:color="auto"/>
                                  </w:divBdr>
                                  <w:divsChild>
                                    <w:div w:id="2072341442">
                                      <w:marLeft w:val="0"/>
                                      <w:marRight w:val="0"/>
                                      <w:marTop w:val="0"/>
                                      <w:marBottom w:val="0"/>
                                      <w:divBdr>
                                        <w:top w:val="none" w:sz="0" w:space="0" w:color="auto"/>
                                        <w:left w:val="none" w:sz="0" w:space="0" w:color="auto"/>
                                        <w:bottom w:val="none" w:sz="0" w:space="0" w:color="auto"/>
                                        <w:right w:val="none" w:sz="0" w:space="0" w:color="auto"/>
                                      </w:divBdr>
                                      <w:divsChild>
                                        <w:div w:id="617614313">
                                          <w:marLeft w:val="0"/>
                                          <w:marRight w:val="0"/>
                                          <w:marTop w:val="0"/>
                                          <w:marBottom w:val="0"/>
                                          <w:divBdr>
                                            <w:top w:val="none" w:sz="0" w:space="0" w:color="auto"/>
                                            <w:left w:val="none" w:sz="0" w:space="0" w:color="auto"/>
                                            <w:bottom w:val="none" w:sz="0" w:space="0" w:color="auto"/>
                                            <w:right w:val="none" w:sz="0" w:space="0" w:color="auto"/>
                                          </w:divBdr>
                                          <w:divsChild>
                                            <w:div w:id="804851183">
                                              <w:marLeft w:val="0"/>
                                              <w:marRight w:val="0"/>
                                              <w:marTop w:val="0"/>
                                              <w:marBottom w:val="0"/>
                                              <w:divBdr>
                                                <w:top w:val="none" w:sz="0" w:space="0" w:color="auto"/>
                                                <w:left w:val="none" w:sz="0" w:space="0" w:color="auto"/>
                                                <w:bottom w:val="none" w:sz="0" w:space="0" w:color="auto"/>
                                                <w:right w:val="none" w:sz="0" w:space="0" w:color="auto"/>
                                              </w:divBdr>
                                              <w:divsChild>
                                                <w:div w:id="1171724093">
                                                  <w:marLeft w:val="0"/>
                                                  <w:marRight w:val="0"/>
                                                  <w:marTop w:val="0"/>
                                                  <w:marBottom w:val="0"/>
                                                  <w:divBdr>
                                                    <w:top w:val="none" w:sz="0" w:space="0" w:color="auto"/>
                                                    <w:left w:val="none" w:sz="0" w:space="0" w:color="auto"/>
                                                    <w:bottom w:val="none" w:sz="0" w:space="0" w:color="auto"/>
                                                    <w:right w:val="none" w:sz="0" w:space="0" w:color="auto"/>
                                                  </w:divBdr>
                                                </w:div>
                                                <w:div w:id="1602294603">
                                                  <w:marLeft w:val="0"/>
                                                  <w:marRight w:val="0"/>
                                                  <w:marTop w:val="0"/>
                                                  <w:marBottom w:val="0"/>
                                                  <w:divBdr>
                                                    <w:top w:val="none" w:sz="0" w:space="0" w:color="auto"/>
                                                    <w:left w:val="none" w:sz="0" w:space="0" w:color="auto"/>
                                                    <w:bottom w:val="none" w:sz="0" w:space="0" w:color="auto"/>
                                                    <w:right w:val="none" w:sz="0" w:space="0" w:color="auto"/>
                                                  </w:divBdr>
                                                  <w:divsChild>
                                                    <w:div w:id="13769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elajar-polajahit.blogspot.co.id/2016/09/membuat-pola-celana-panjang.html" TargetMode="External"/><Relationship Id="rId13" Type="http://schemas.openxmlformats.org/officeDocument/2006/relationships/hyperlink" Target="https://3.bp.blogspot.com/-yX1drwvY3c0/V9pn35Pkq6I/AAAAAAAAAMM/OZX0Bi80N3UleuULeV0KXAK2ys6CjTc7ACLcB/s1600/polacelana-3.jpg" TargetMode="External"/><Relationship Id="rId18" Type="http://schemas.openxmlformats.org/officeDocument/2006/relationships/image" Target="media/image8.jpeg"/><Relationship Id="rId26" Type="http://schemas.openxmlformats.org/officeDocument/2006/relationships/hyperlink" Target="http://www.kreasiceria.com/search/label/Inspirasi?&amp;max-results=8?&amp;max-results=7" TargetMode="External"/><Relationship Id="rId39" Type="http://schemas.openxmlformats.org/officeDocument/2006/relationships/image" Target="media/image15.jpeg"/><Relationship Id="rId3" Type="http://schemas.openxmlformats.org/officeDocument/2006/relationships/settings" Target="settings.xml"/><Relationship Id="rId21" Type="http://schemas.openxmlformats.org/officeDocument/2006/relationships/hyperlink" Target="http://belajar-polajahit.blogspot.co.id/2016/09/membuat-pola-celana-panjang.html" TargetMode="External"/><Relationship Id="rId34" Type="http://schemas.openxmlformats.org/officeDocument/2006/relationships/hyperlink" Target="https://3.bp.blogspot.com/-VAsMxX6yM6U/WPtZmb_SM2I/AAAAAAAAAOQ/GebUW_7vS0w3h2HJZ7XSduW-KP-o45_FACLcB/s1600/pola-baby-dress.jpg" TargetMode="External"/><Relationship Id="rId42" Type="http://schemas.openxmlformats.org/officeDocument/2006/relationships/hyperlink" Target="https://4.bp.blogspot.com/-CdkYCLzD0NI/WPtbS42dHGI/AAAAAAAAAOs/NvkKQF4-GFAjXN8SazX6PIn9qTVR8Z7agCLcB/s1600/pola-baby-dress-bawah.jpg" TargetMode="External"/><Relationship Id="rId7" Type="http://schemas.openxmlformats.org/officeDocument/2006/relationships/image" Target="media/image3.jpeg"/><Relationship Id="rId12" Type="http://schemas.openxmlformats.org/officeDocument/2006/relationships/image" Target="media/image5.jpeg"/><Relationship Id="rId17" Type="http://schemas.openxmlformats.org/officeDocument/2006/relationships/hyperlink" Target="https://4.bp.blogspot.com/-wESerVy7hiE/V9ujdU3xkBI/AAAAAAAAANE/m-5lsUTg86cPe0WFlsWVvbz4lDW_jljIACLcB/s1600/polacelana-5.jpg" TargetMode="External"/><Relationship Id="rId25" Type="http://schemas.openxmlformats.org/officeDocument/2006/relationships/hyperlink" Target="http://www.kreasiceria.com/?&amp;max-results=7" TargetMode="External"/><Relationship Id="rId33" Type="http://schemas.openxmlformats.org/officeDocument/2006/relationships/image" Target="media/image12.jpeg"/><Relationship Id="rId38" Type="http://schemas.openxmlformats.org/officeDocument/2006/relationships/hyperlink" Target="https://4.bp.blogspot.com/-X2aGJDgO4kU/WPtaqHcXZoI/AAAAAAAAAOk/tuvvfARqP98laXkE--wSSSLgXDiTrKnIACLcB/s1600/pola-dress-1.jpg"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7.jpeg"/><Relationship Id="rId20" Type="http://schemas.openxmlformats.org/officeDocument/2006/relationships/image" Target="media/image9.jpeg"/><Relationship Id="rId29" Type="http://schemas.openxmlformats.org/officeDocument/2006/relationships/hyperlink" Target="http://www.kreasiceria.com/search/label/Inspirasi" TargetMode="External"/><Relationship Id="rId41" Type="http://schemas.openxmlformats.org/officeDocument/2006/relationships/image" Target="media/image16.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3.bp.blogspot.com/-49R3Iu0EBhM/V9n8NiTUlpI/AAAAAAAAALs/yjowsjZ94foTPZE5Sbcjk3SQFDwhQWx_wCLcB/s1600/polacelana-2.jpg" TargetMode="External"/><Relationship Id="rId24" Type="http://schemas.openxmlformats.org/officeDocument/2006/relationships/image" Target="media/image11.jpeg"/><Relationship Id="rId32" Type="http://schemas.openxmlformats.org/officeDocument/2006/relationships/hyperlink" Target="https://4.bp.blogspot.com/-V9EddY02eR8/WPtWfvEmHsI/AAAAAAAAAOA/fn2dgGoVHiYbwWCwHW5G0B_68Mx9F_XGACLcB/s1600/Baju-anak-lucu.jpg" TargetMode="External"/><Relationship Id="rId37" Type="http://schemas.openxmlformats.org/officeDocument/2006/relationships/image" Target="media/image14.jpeg"/><Relationship Id="rId40" Type="http://schemas.openxmlformats.org/officeDocument/2006/relationships/hyperlink" Target="https://3.bp.blogspot.com/-QC03gpIq3bg/WPta_I5QJwI/AAAAAAAAAOo/l4hmc4QxwQIOEE4cTtNclLka3b2L3RmxgCLcB/s1600/pola-baby-dress-2.jpg" TargetMode="External"/><Relationship Id="rId45"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2.bp.blogspot.com/-NvLJTNJf9wU/V9uDlES1dOI/AAAAAAAAAMs/ulb97PPHcxkdczYRg9p4Sa0ar27-6ligwCLcB/s1600/polacelana-4.jpg" TargetMode="External"/><Relationship Id="rId23" Type="http://schemas.openxmlformats.org/officeDocument/2006/relationships/image" Target="media/image10.jpeg"/><Relationship Id="rId28" Type="http://schemas.openxmlformats.org/officeDocument/2006/relationships/hyperlink" Target="http://www.kreasiceria.com/2016/06/membuat-baju-anak-dengan-pola-sederhana.html" TargetMode="External"/><Relationship Id="rId36" Type="http://schemas.openxmlformats.org/officeDocument/2006/relationships/hyperlink" Target="https://2.bp.blogspot.com/-mUgvHVXX7Q8/WPtaZsK6-YI/AAAAAAAAAOg/2bTKLmlFqpgRm6ruhxrCPIvAg5iLZwL9QCLcB/s1600/kerah.jpg" TargetMode="External"/><Relationship Id="rId10" Type="http://schemas.openxmlformats.org/officeDocument/2006/relationships/image" Target="media/image4.jpeg"/><Relationship Id="rId19" Type="http://schemas.openxmlformats.org/officeDocument/2006/relationships/hyperlink" Target="https://4.bp.blogspot.com/-u2uskSvlRd0/V9um7wRS9SI/AAAAAAAAANM/DIWJrmce8Zc5RgC5QGITJnfdOrzbGVS7gCLcB/s1600/polacelana-6.jpg" TargetMode="External"/><Relationship Id="rId31" Type="http://schemas.openxmlformats.org/officeDocument/2006/relationships/hyperlink" Target="http://www.kreasiceria.com/2016/06/membuat-baju-anak-dengan-pola-sederhana.html" TargetMode="External"/><Relationship Id="rId44" Type="http://schemas.openxmlformats.org/officeDocument/2006/relationships/image" Target="media/image18.jpeg"/><Relationship Id="rId4" Type="http://schemas.openxmlformats.org/officeDocument/2006/relationships/webSettings" Target="webSettings.xml"/><Relationship Id="rId9" Type="http://schemas.openxmlformats.org/officeDocument/2006/relationships/hyperlink" Target="https://3.bp.blogspot.com/-QUlw7p63lxY/V9kdwoIvgnI/AAAAAAAAAJk/eWPJekUaRGoWP4pnBeU6bTP_vB9eGZKhQCLcB/s1600/POLACELANA-1.jpg" TargetMode="External"/><Relationship Id="rId14" Type="http://schemas.openxmlformats.org/officeDocument/2006/relationships/image" Target="media/image6.jpeg"/><Relationship Id="rId22" Type="http://schemas.openxmlformats.org/officeDocument/2006/relationships/hyperlink" Target="https://2.bp.blogspot.com/-1ZJdcvHpc3g/V97vacv5ynI/AAAAAAAAANg/j8t10J3Cpf41pOpyi1Zh6k8dW7gWzdCVQCLcB/s1600/polacelana-7.jpg" TargetMode="External"/><Relationship Id="rId27" Type="http://schemas.openxmlformats.org/officeDocument/2006/relationships/hyperlink" Target="http://www.kreasiceria.com/search/label/Kreasi%20Kain?&amp;max-results=8?&amp;max-results=7" TargetMode="External"/><Relationship Id="rId30" Type="http://schemas.openxmlformats.org/officeDocument/2006/relationships/hyperlink" Target="http://www.kreasiceria.com/search/label/Kreasi%20Kain" TargetMode="External"/><Relationship Id="rId35" Type="http://schemas.openxmlformats.org/officeDocument/2006/relationships/image" Target="media/image13.jpeg"/><Relationship Id="rId43"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1923</Words>
  <Characters>10964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cp:lastPrinted>2017-11-03T02:46:00Z</cp:lastPrinted>
  <dcterms:created xsi:type="dcterms:W3CDTF">2017-11-03T01:54:00Z</dcterms:created>
  <dcterms:modified xsi:type="dcterms:W3CDTF">2017-11-03T06:42:00Z</dcterms:modified>
</cp:coreProperties>
</file>